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4E8D0" w14:textId="77777777" w:rsidR="008F1E78" w:rsidRPr="00040809" w:rsidRDefault="008F1E78" w:rsidP="008F1E78">
      <w:pPr>
        <w:spacing w:after="0" w:line="240" w:lineRule="auto"/>
        <w:ind w:left="10620"/>
        <w:rPr>
          <w:rFonts w:ascii="Arial Narrow" w:hAnsi="Arial Narrow" w:cs="Arial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Pr="00040809">
        <w:rPr>
          <w:rFonts w:ascii="Arial Narrow" w:hAnsi="Arial Narrow" w:cs="Arial"/>
        </w:rPr>
        <w:t>Załącznik</w:t>
      </w:r>
      <w:r w:rsidRPr="00040809">
        <w:rPr>
          <w:rFonts w:ascii="Arial Narrow" w:hAnsi="Arial Narrow" w:cs="Arial"/>
        </w:rPr>
        <w:br/>
        <w:t>do Uchwały nr ……………….……...</w:t>
      </w:r>
    </w:p>
    <w:p w14:paraId="73441DD2" w14:textId="77777777" w:rsidR="008F1E78" w:rsidRPr="00040809" w:rsidRDefault="008F1E78" w:rsidP="008F1E78">
      <w:pPr>
        <w:ind w:left="10620"/>
        <w:rPr>
          <w:rFonts w:ascii="Arial Narrow" w:hAnsi="Arial Narrow" w:cs="Arial"/>
        </w:rPr>
      </w:pPr>
      <w:r w:rsidRPr="00040809">
        <w:rPr>
          <w:rFonts w:ascii="Arial Narrow" w:hAnsi="Arial Narrow" w:cs="Arial"/>
        </w:rPr>
        <w:t>Zarządu  Województwa Lubuskiego</w:t>
      </w:r>
      <w:r w:rsidRPr="00040809">
        <w:rPr>
          <w:rFonts w:ascii="Arial Narrow" w:hAnsi="Arial Narrow" w:cs="Arial"/>
        </w:rPr>
        <w:br/>
        <w:t>z dnia ………………………. 2019 roku</w:t>
      </w:r>
    </w:p>
    <w:p w14:paraId="1738EC37" w14:textId="77777777" w:rsidR="008F1E78" w:rsidRPr="00040809" w:rsidRDefault="008F1E78" w:rsidP="008F1E78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7DCAB53F" w14:textId="77777777" w:rsidR="008F1E78" w:rsidRPr="00040809" w:rsidRDefault="008F1E78" w:rsidP="008F1E78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 w:rsidRPr="00040809">
        <w:rPr>
          <w:rFonts w:ascii="Arial Narrow" w:hAnsi="Arial Narrow"/>
          <w:b/>
          <w:sz w:val="28"/>
          <w:szCs w:val="28"/>
        </w:rPr>
        <w:t xml:space="preserve">Lista zmian do </w:t>
      </w:r>
      <w:r w:rsidRPr="00040809"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14:paraId="649825B9" w14:textId="77777777" w:rsidR="008F1E78" w:rsidRPr="00040809" w:rsidRDefault="008F1E78" w:rsidP="008F1E78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 w:rsidRPr="00040809"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14:paraId="3D8AC693" w14:textId="463A406D" w:rsidR="007D635C" w:rsidRDefault="007D635C" w:rsidP="002563FF">
      <w:pPr>
        <w:spacing w:after="0"/>
        <w:jc w:val="both"/>
        <w:rPr>
          <w:rFonts w:ascii="Arial Narrow" w:hAnsi="Arial Narrow"/>
          <w:sz w:val="20"/>
          <w:szCs w:val="20"/>
        </w:rPr>
      </w:pPr>
    </w:p>
    <w:p w14:paraId="0FF0D7DD" w14:textId="77777777" w:rsidR="007148BE" w:rsidRPr="006156EA" w:rsidRDefault="007148BE" w:rsidP="00C2691E">
      <w:pPr>
        <w:spacing w:after="0"/>
        <w:jc w:val="both"/>
        <w:rPr>
          <w:rFonts w:ascii="Arial Narrow" w:hAnsi="Arial Narrow"/>
          <w:sz w:val="20"/>
          <w:szCs w:val="20"/>
        </w:rPr>
      </w:pPr>
    </w:p>
    <w:tbl>
      <w:tblPr>
        <w:tblW w:w="14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5954"/>
        <w:gridCol w:w="2409"/>
      </w:tblGrid>
      <w:tr w:rsidR="00DF5D66" w:rsidRPr="006156EA" w14:paraId="4CD46000" w14:textId="77777777" w:rsidTr="00EC7255">
        <w:trPr>
          <w:jc w:val="center"/>
        </w:trPr>
        <w:tc>
          <w:tcPr>
            <w:tcW w:w="5807" w:type="dxa"/>
            <w:vAlign w:val="center"/>
          </w:tcPr>
          <w:p w14:paraId="2595F754" w14:textId="77777777" w:rsidR="00DF5D66" w:rsidRPr="006156EA" w:rsidRDefault="00DF5D66" w:rsidP="000539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56EA">
              <w:rPr>
                <w:rFonts w:ascii="Arial Narrow" w:hAnsi="Arial Narrow"/>
                <w:b/>
                <w:sz w:val="20"/>
                <w:szCs w:val="20"/>
              </w:rPr>
              <w:t>Miejsce, dotychczasowy zapis:</w:t>
            </w:r>
          </w:p>
        </w:tc>
        <w:tc>
          <w:tcPr>
            <w:tcW w:w="5954" w:type="dxa"/>
            <w:vAlign w:val="center"/>
          </w:tcPr>
          <w:p w14:paraId="053E1448" w14:textId="77777777" w:rsidR="00DF5D66" w:rsidRPr="006156EA" w:rsidRDefault="00DF5D66" w:rsidP="000539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56EA">
              <w:rPr>
                <w:rFonts w:ascii="Arial Narrow" w:hAnsi="Arial Narrow"/>
                <w:b/>
                <w:sz w:val="20"/>
                <w:szCs w:val="20"/>
              </w:rPr>
              <w:t>Zapis zmieniony:</w:t>
            </w:r>
          </w:p>
        </w:tc>
        <w:tc>
          <w:tcPr>
            <w:tcW w:w="2409" w:type="dxa"/>
            <w:vAlign w:val="center"/>
          </w:tcPr>
          <w:p w14:paraId="399CBB90" w14:textId="77777777" w:rsidR="00DF5D66" w:rsidRPr="006156EA" w:rsidRDefault="00371A53" w:rsidP="009903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56EA">
              <w:rPr>
                <w:rFonts w:ascii="Arial Narrow" w:hAnsi="Arial Narrow"/>
                <w:b/>
                <w:sz w:val="20"/>
                <w:szCs w:val="20"/>
              </w:rPr>
              <w:t>Na czyj wniosek</w:t>
            </w:r>
            <w:r w:rsidR="007D66F4" w:rsidRPr="006156EA">
              <w:rPr>
                <w:rFonts w:ascii="Arial Narrow" w:hAnsi="Arial Narrow"/>
                <w:b/>
                <w:sz w:val="20"/>
                <w:szCs w:val="20"/>
              </w:rPr>
              <w:t>/uzasadnienie</w:t>
            </w:r>
          </w:p>
        </w:tc>
      </w:tr>
      <w:tr w:rsidR="00E04E43" w:rsidRPr="00FA79F7" w14:paraId="0D40E72E" w14:textId="77777777" w:rsidTr="00EC7255">
        <w:trPr>
          <w:jc w:val="center"/>
        </w:trPr>
        <w:tc>
          <w:tcPr>
            <w:tcW w:w="5807" w:type="dxa"/>
            <w:vAlign w:val="center"/>
          </w:tcPr>
          <w:p w14:paraId="2E8A0D36" w14:textId="121AD78E" w:rsidR="00FA79F7" w:rsidRPr="00D073C0" w:rsidRDefault="00FA79F7" w:rsidP="000239B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73C0">
              <w:rPr>
                <w:rFonts w:ascii="Arial Narrow" w:hAnsi="Arial Narrow"/>
                <w:bCs/>
                <w:sz w:val="20"/>
                <w:szCs w:val="20"/>
              </w:rPr>
              <w:t>C.2.7.1. Instrukcja podpisywania umów o dofinansowanie projektu w trybie konkursowym przez Wydział Projektów Pozakonkursowych EFS</w:t>
            </w:r>
          </w:p>
          <w:p w14:paraId="7341AEFB" w14:textId="1BD19DBE" w:rsidR="000239BA" w:rsidRPr="00D073C0" w:rsidRDefault="008F1E78" w:rsidP="000239B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0239BA" w:rsidRPr="00D073C0">
              <w:rPr>
                <w:rFonts w:ascii="Arial Narrow" w:hAnsi="Arial Narrow"/>
                <w:bCs/>
                <w:sz w:val="20"/>
                <w:szCs w:val="20"/>
              </w:rPr>
              <w:t>Poz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="000239BA" w:rsidRPr="00D073C0">
              <w:rPr>
                <w:rFonts w:ascii="Arial Narrow" w:hAnsi="Arial Narrow"/>
                <w:bCs/>
                <w:sz w:val="20"/>
                <w:szCs w:val="20"/>
              </w:rPr>
              <w:t xml:space="preserve"> 26</w:t>
            </w:r>
          </w:p>
          <w:p w14:paraId="578DC984" w14:textId="213CCBF8" w:rsidR="000239BA" w:rsidRPr="00FA79F7" w:rsidRDefault="000239BA" w:rsidP="000239BA">
            <w:pPr>
              <w:rPr>
                <w:rFonts w:ascii="Arial Narrow" w:hAnsi="Arial Narrow"/>
                <w:sz w:val="20"/>
                <w:szCs w:val="20"/>
              </w:rPr>
            </w:pPr>
            <w:r w:rsidRPr="00FA79F7">
              <w:rPr>
                <w:rFonts w:ascii="Arial Narrow" w:hAnsi="Arial Narrow"/>
                <w:sz w:val="20"/>
                <w:szCs w:val="20"/>
              </w:rPr>
              <w:t>Przekazanie jednego egzemplarza obustronnie podpisanej umowy o dofinansowanie projektu konkursowego</w:t>
            </w:r>
            <w:r w:rsidR="00FA79F7" w:rsidRPr="00FA79F7">
              <w:rPr>
                <w:rFonts w:ascii="Arial Narrow" w:hAnsi="Arial Narrow"/>
                <w:sz w:val="20"/>
                <w:szCs w:val="20"/>
              </w:rPr>
              <w:t xml:space="preserve"> do Wydziału Budżetu i Rozliczeń EFS</w:t>
            </w:r>
            <w:r w:rsidRPr="00FA79F7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2D95AB8E" w14:textId="7578B45A" w:rsidR="00E04E43" w:rsidRPr="00FA79F7" w:rsidRDefault="00E04E43" w:rsidP="000539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673F3BB2" w14:textId="77777777" w:rsidR="00FA79F7" w:rsidRPr="00D073C0" w:rsidRDefault="00FA79F7" w:rsidP="00FA79F7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73C0">
              <w:rPr>
                <w:rFonts w:ascii="Arial Narrow" w:hAnsi="Arial Narrow"/>
                <w:bCs/>
                <w:sz w:val="20"/>
                <w:szCs w:val="20"/>
              </w:rPr>
              <w:t>C.2.7.1. Instrukcja podpisywania umów o dofinansowanie projektu w trybie konkursowym przez Wydział Projektów Pozakonkursowych EFS</w:t>
            </w:r>
          </w:p>
          <w:p w14:paraId="7FE20695" w14:textId="3EE40CC7" w:rsidR="00FA79F7" w:rsidRPr="00D073C0" w:rsidRDefault="008F1E78" w:rsidP="00FA79F7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 Poz. </w:t>
            </w:r>
            <w:r w:rsidR="00FA79F7" w:rsidRPr="00D073C0">
              <w:rPr>
                <w:rFonts w:ascii="Arial Narrow" w:hAnsi="Arial Narrow"/>
                <w:bCs/>
                <w:sz w:val="20"/>
                <w:szCs w:val="20"/>
              </w:rPr>
              <w:t>26</w:t>
            </w:r>
          </w:p>
          <w:p w14:paraId="61E32693" w14:textId="36E4DA0A" w:rsidR="00E04E43" w:rsidRPr="00FA79F7" w:rsidRDefault="000239BA" w:rsidP="000239BA">
            <w:pPr>
              <w:rPr>
                <w:rFonts w:ascii="Arial Narrow" w:hAnsi="Arial Narrow"/>
                <w:sz w:val="20"/>
                <w:szCs w:val="20"/>
              </w:rPr>
            </w:pPr>
            <w:r w:rsidRPr="00FA79F7">
              <w:rPr>
                <w:rFonts w:ascii="Arial Narrow" w:hAnsi="Arial Narrow"/>
                <w:sz w:val="20"/>
                <w:szCs w:val="20"/>
              </w:rPr>
              <w:t xml:space="preserve">Przekazanie jednego egzemplarza obustronnie podpisanej umowy </w:t>
            </w:r>
            <w:r w:rsidR="00746410">
              <w:rPr>
                <w:rFonts w:ascii="Arial Narrow" w:hAnsi="Arial Narrow"/>
                <w:sz w:val="20"/>
                <w:szCs w:val="20"/>
              </w:rPr>
              <w:br/>
            </w:r>
            <w:r w:rsidRPr="00FA79F7">
              <w:rPr>
                <w:rFonts w:ascii="Arial Narrow" w:hAnsi="Arial Narrow"/>
                <w:sz w:val="20"/>
                <w:szCs w:val="20"/>
              </w:rPr>
              <w:t xml:space="preserve">o dofinansowanie projektu w trybie konkursowym do Wydziału  </w:t>
            </w:r>
            <w:r w:rsidRPr="00FA79F7">
              <w:rPr>
                <w:rFonts w:ascii="Arial Narrow" w:hAnsi="Arial Narrow"/>
                <w:color w:val="000000"/>
                <w:sz w:val="20"/>
                <w:szCs w:val="20"/>
              </w:rPr>
              <w:t xml:space="preserve">Budżetu </w:t>
            </w:r>
            <w:r w:rsidR="00746410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r w:rsidRPr="00FA79F7">
              <w:rPr>
                <w:rFonts w:ascii="Arial Narrow" w:hAnsi="Arial Narrow"/>
                <w:color w:val="000000"/>
                <w:sz w:val="20"/>
                <w:szCs w:val="20"/>
              </w:rPr>
              <w:t xml:space="preserve">i Rozliczeń EFS. </w:t>
            </w:r>
            <w:r w:rsidRPr="00FA79F7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W przypadku umów o dofinansowanie projektu</w:t>
            </w:r>
            <w:r w:rsidR="00FD3EF4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, w które nie zawierają paragrafu mówiącego o Zabezpieczeniu prawidłowej realizacji Umowy</w:t>
            </w:r>
            <w:r w:rsidRPr="00FA79F7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 xml:space="preserve"> bezpośrednie przekazanie jednego egzemplarza obustronnie podpisanej umowy o dofinansowanie projektu konkursowego do Wydziału Regionalnego Rynku Pracy EFS / Wdziału Równowagi Społecznej EFS / Wydziału Nowoczesnej Edukacji EFS </w:t>
            </w:r>
            <w:r w:rsidR="00FD3EF4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br/>
            </w:r>
            <w:r w:rsidRPr="00FA79F7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w zależności od Osi Priorytetowej.</w:t>
            </w:r>
          </w:p>
        </w:tc>
        <w:tc>
          <w:tcPr>
            <w:tcW w:w="2409" w:type="dxa"/>
            <w:vAlign w:val="center"/>
          </w:tcPr>
          <w:p w14:paraId="004EAEC7" w14:textId="77777777" w:rsidR="000239BA" w:rsidRPr="00FD3EF4" w:rsidRDefault="000239BA" w:rsidP="0099035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D3EF4">
              <w:rPr>
                <w:rFonts w:ascii="Arial Narrow" w:hAnsi="Arial Narrow"/>
                <w:bCs/>
                <w:sz w:val="20"/>
                <w:szCs w:val="20"/>
              </w:rPr>
              <w:t xml:space="preserve">Joanna Ejsmont </w:t>
            </w:r>
          </w:p>
          <w:p w14:paraId="624BB3E3" w14:textId="4AD24931" w:rsidR="00E04E43" w:rsidRPr="00FA79F7" w:rsidRDefault="000239BA" w:rsidP="009903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3EF4">
              <w:rPr>
                <w:rFonts w:ascii="Arial Narrow" w:hAnsi="Arial Narrow"/>
                <w:bCs/>
                <w:sz w:val="20"/>
                <w:szCs w:val="20"/>
              </w:rPr>
              <w:t>Dyrektor Europejskiego Funduszu Społecznego</w:t>
            </w:r>
            <w:r w:rsidRPr="00FA79F7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FA79F7" w:rsidRPr="00FA79F7" w14:paraId="32186361" w14:textId="77777777" w:rsidTr="00EC7255">
        <w:trPr>
          <w:jc w:val="center"/>
        </w:trPr>
        <w:tc>
          <w:tcPr>
            <w:tcW w:w="5807" w:type="dxa"/>
            <w:vAlign w:val="center"/>
          </w:tcPr>
          <w:p w14:paraId="1BA01D92" w14:textId="77777777" w:rsidR="00753286" w:rsidRDefault="00753286" w:rsidP="0075328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53286">
              <w:rPr>
                <w:rFonts w:ascii="Arial Narrow" w:hAnsi="Arial Narrow"/>
                <w:bCs/>
                <w:sz w:val="20"/>
                <w:szCs w:val="20"/>
              </w:rPr>
              <w:t>C.2.8.  Instrukcja przyjmowania od beneficjentów zabezpieczeń umowy o dofinansowanie projektu</w:t>
            </w:r>
          </w:p>
          <w:p w14:paraId="1E9CD2A0" w14:textId="368A6B95" w:rsidR="00FA79F7" w:rsidRPr="00D073C0" w:rsidRDefault="008F1E78" w:rsidP="000239BA">
            <w:pPr>
              <w:rPr>
                <w:rFonts w:ascii="Arial Narrow" w:hAnsi="Arial Narrow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/>
                <w:bCs/>
                <w:sz w:val="20"/>
                <w:szCs w:val="20"/>
              </w:rPr>
              <w:t>P</w:t>
            </w:r>
            <w:r w:rsidR="00FA79F7" w:rsidRPr="00D073C0">
              <w:rPr>
                <w:rFonts w:ascii="Arial Narrow" w:hAnsi="Arial Narrow"/>
                <w:bCs/>
                <w:sz w:val="20"/>
                <w:szCs w:val="20"/>
              </w:rPr>
              <w:t>oz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="00FA79F7" w:rsidRPr="00D073C0">
              <w:rPr>
                <w:rFonts w:ascii="Arial Narrow" w:hAnsi="Arial Narrow"/>
                <w:bCs/>
                <w:sz w:val="20"/>
                <w:szCs w:val="20"/>
              </w:rPr>
              <w:t xml:space="preserve"> 5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29"/>
            </w:tblGrid>
            <w:tr w:rsidR="00FA79F7" w:rsidRPr="00FA79F7" w14:paraId="1DBBEB21" w14:textId="77777777">
              <w:trPr>
                <w:trHeight w:val="93"/>
              </w:trPr>
              <w:tc>
                <w:tcPr>
                  <w:tcW w:w="0" w:type="auto"/>
                </w:tcPr>
                <w:p w14:paraId="32846FA5" w14:textId="77777777" w:rsidR="00FA79F7" w:rsidRPr="00FA79F7" w:rsidRDefault="00FA79F7" w:rsidP="00FA79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A79F7">
                    <w:rPr>
                      <w:rFonts w:ascii="Arial Narrow" w:hAnsi="Arial Narrow" w:cs="Arial"/>
                      <w:color w:val="000000"/>
                      <w:sz w:val="20"/>
                      <w:szCs w:val="20"/>
                      <w:lang w:eastAsia="pl-PL"/>
                    </w:rPr>
                    <w:t xml:space="preserve">Przekazanie wniesionych zabezpieczeń do skrytki bankowej. </w:t>
                  </w:r>
                </w:p>
              </w:tc>
            </w:tr>
          </w:tbl>
          <w:p w14:paraId="0805AA72" w14:textId="42B115C4" w:rsidR="00FA79F7" w:rsidRPr="00D073C0" w:rsidRDefault="00FA79F7" w:rsidP="000239B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D815E2C" w14:textId="77777777" w:rsidR="00753286" w:rsidRDefault="00753286" w:rsidP="00FA79F7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53286">
              <w:rPr>
                <w:rFonts w:ascii="Arial Narrow" w:hAnsi="Arial Narrow"/>
                <w:bCs/>
                <w:sz w:val="20"/>
                <w:szCs w:val="20"/>
              </w:rPr>
              <w:t>C.2.8.  Instrukcja przyjmowania od beneficjentów zabezpieczeń umowy o dofinansowanie projektu</w:t>
            </w:r>
          </w:p>
          <w:p w14:paraId="3E014814" w14:textId="5706908E" w:rsidR="00FA79F7" w:rsidRPr="00D073C0" w:rsidRDefault="008F1E78" w:rsidP="00FA79F7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FA79F7" w:rsidRPr="00D073C0">
              <w:rPr>
                <w:rFonts w:ascii="Arial Narrow" w:hAnsi="Arial Narrow"/>
                <w:bCs/>
                <w:sz w:val="20"/>
                <w:szCs w:val="20"/>
              </w:rPr>
              <w:t>Poz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="00FA79F7" w:rsidRPr="00D073C0">
              <w:rPr>
                <w:rFonts w:ascii="Arial Narrow" w:hAnsi="Arial Narrow"/>
                <w:bCs/>
                <w:sz w:val="20"/>
                <w:szCs w:val="20"/>
              </w:rPr>
              <w:t xml:space="preserve"> 5 </w:t>
            </w:r>
          </w:p>
          <w:p w14:paraId="5C689634" w14:textId="08BAB542" w:rsidR="00FA79F7" w:rsidRPr="00D073C0" w:rsidRDefault="00FA79F7" w:rsidP="000239B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A79F7">
              <w:rPr>
                <w:rFonts w:ascii="Arial Narrow" w:hAnsi="Arial Narrow" w:cs="Arial"/>
                <w:color w:val="000000"/>
                <w:sz w:val="20"/>
                <w:szCs w:val="20"/>
                <w:lang w:eastAsia="pl-PL"/>
              </w:rPr>
              <w:t>Przekazanie wniesionych zabezpieczeń do skrytki bankowej</w:t>
            </w:r>
            <w:r w:rsidRPr="00D073C0">
              <w:rPr>
                <w:rFonts w:ascii="Arial Narrow" w:hAnsi="Arial Narrow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073C0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lub do sejfu </w:t>
            </w:r>
            <w:r w:rsidR="00D073C0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znajdującego się </w:t>
            </w:r>
            <w:r w:rsidRPr="00D073C0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1B1EFC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Urzędzie Marszałkowskim Województwa Lubuskiego</w:t>
            </w:r>
            <w:r w:rsidR="005B2EA1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09" w:type="dxa"/>
            <w:vAlign w:val="center"/>
          </w:tcPr>
          <w:p w14:paraId="2BEAB2DB" w14:textId="77777777" w:rsidR="00D073C0" w:rsidRPr="00FD3EF4" w:rsidRDefault="00D073C0" w:rsidP="00D073C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D3EF4">
              <w:rPr>
                <w:rFonts w:ascii="Arial Narrow" w:hAnsi="Arial Narrow"/>
                <w:bCs/>
                <w:sz w:val="20"/>
                <w:szCs w:val="20"/>
              </w:rPr>
              <w:t xml:space="preserve">Joanna Ejsmont </w:t>
            </w:r>
          </w:p>
          <w:p w14:paraId="33572AF9" w14:textId="65DC4D27" w:rsidR="00FA79F7" w:rsidRPr="00FA79F7" w:rsidRDefault="00D073C0" w:rsidP="00D073C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3EF4">
              <w:rPr>
                <w:rFonts w:ascii="Arial Narrow" w:hAnsi="Arial Narrow"/>
                <w:bCs/>
                <w:sz w:val="20"/>
                <w:szCs w:val="20"/>
              </w:rPr>
              <w:t>Dyrektor Europejskiego Funduszu Społecznego</w:t>
            </w:r>
          </w:p>
        </w:tc>
      </w:tr>
      <w:tr w:rsidR="00D073C0" w:rsidRPr="00FA79F7" w14:paraId="7BA15B3A" w14:textId="77777777" w:rsidTr="00EC7255">
        <w:trPr>
          <w:jc w:val="center"/>
        </w:trPr>
        <w:tc>
          <w:tcPr>
            <w:tcW w:w="5807" w:type="dxa"/>
            <w:vAlign w:val="center"/>
          </w:tcPr>
          <w:p w14:paraId="7CBA8C2A" w14:textId="77777777" w:rsidR="00753286" w:rsidRDefault="00753286" w:rsidP="0075328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53286">
              <w:rPr>
                <w:rFonts w:ascii="Arial Narrow" w:hAnsi="Arial Narrow"/>
                <w:bCs/>
                <w:sz w:val="20"/>
                <w:szCs w:val="20"/>
              </w:rPr>
              <w:lastRenderedPageBreak/>
              <w:t>C.2.8.  Instrukcja przyjmowania od beneficjentów zabezpieczeń umowy o dofinansowanie projektu</w:t>
            </w:r>
          </w:p>
          <w:p w14:paraId="0EA6BAC5" w14:textId="6C1A4A03" w:rsidR="00D073C0" w:rsidRPr="00A8148A" w:rsidRDefault="00D073C0" w:rsidP="00D073C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A8148A">
              <w:rPr>
                <w:rFonts w:ascii="Arial Narrow" w:hAnsi="Arial Narrow"/>
                <w:bCs/>
                <w:sz w:val="20"/>
                <w:szCs w:val="20"/>
              </w:rPr>
              <w:t>Poz</w:t>
            </w:r>
            <w:r w:rsidR="008F1E78"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Pr="00A8148A">
              <w:rPr>
                <w:rFonts w:ascii="Arial Narrow" w:hAnsi="Arial Narrow"/>
                <w:bCs/>
                <w:sz w:val="20"/>
                <w:szCs w:val="20"/>
              </w:rPr>
              <w:t xml:space="preserve"> 5 </w:t>
            </w:r>
          </w:p>
          <w:p w14:paraId="44AAEB75" w14:textId="2C334D09" w:rsidR="00D073C0" w:rsidRPr="00A8148A" w:rsidRDefault="00D073C0" w:rsidP="00FA79F7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A8148A">
              <w:rPr>
                <w:rFonts w:ascii="Arial Narrow" w:hAnsi="Arial Narrow"/>
                <w:bCs/>
                <w:sz w:val="20"/>
                <w:szCs w:val="20"/>
              </w:rPr>
              <w:t xml:space="preserve">Termin wniesienia </w:t>
            </w:r>
          </w:p>
          <w:p w14:paraId="393536C2" w14:textId="77777777" w:rsidR="00D073C0" w:rsidRPr="00D073C0" w:rsidRDefault="00D073C0" w:rsidP="00D073C0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D073C0">
              <w:rPr>
                <w:rFonts w:ascii="Arial Narrow" w:hAnsi="Arial Narrow"/>
                <w:sz w:val="20"/>
                <w:szCs w:val="20"/>
              </w:rPr>
              <w:t xml:space="preserve">nie rzadziej niż raz w miesiącu </w:t>
            </w:r>
          </w:p>
          <w:p w14:paraId="06358663" w14:textId="6C17B2BB" w:rsidR="00D073C0" w:rsidRPr="00D073C0" w:rsidRDefault="00D073C0" w:rsidP="00FA79F7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76E9A70D" w14:textId="77777777" w:rsidR="00753286" w:rsidRDefault="00753286" w:rsidP="0075328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53286">
              <w:rPr>
                <w:rFonts w:ascii="Arial Narrow" w:hAnsi="Arial Narrow"/>
                <w:bCs/>
                <w:sz w:val="20"/>
                <w:szCs w:val="20"/>
              </w:rPr>
              <w:t>C.2.8.  Instrukcja przyjmowania od beneficjentów zabezpieczeń umowy o dofinansowanie projektu</w:t>
            </w:r>
          </w:p>
          <w:p w14:paraId="5F9C6D84" w14:textId="71BCCD48" w:rsidR="00D073C0" w:rsidRPr="00A8148A" w:rsidRDefault="00D073C0" w:rsidP="00D073C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A8148A">
              <w:rPr>
                <w:rFonts w:ascii="Arial Narrow" w:hAnsi="Arial Narrow"/>
                <w:bCs/>
                <w:sz w:val="20"/>
                <w:szCs w:val="20"/>
              </w:rPr>
              <w:t>Poz</w:t>
            </w:r>
            <w:r w:rsidR="008F1E78"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Pr="00A8148A">
              <w:rPr>
                <w:rFonts w:ascii="Arial Narrow" w:hAnsi="Arial Narrow"/>
                <w:bCs/>
                <w:sz w:val="20"/>
                <w:szCs w:val="20"/>
              </w:rPr>
              <w:t xml:space="preserve"> 5 </w:t>
            </w:r>
          </w:p>
          <w:p w14:paraId="0F224E47" w14:textId="0F9BDA7D" w:rsidR="00D073C0" w:rsidRPr="00A8148A" w:rsidRDefault="00D073C0" w:rsidP="00D073C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A8148A">
              <w:rPr>
                <w:rFonts w:ascii="Arial Narrow" w:hAnsi="Arial Narrow"/>
                <w:bCs/>
                <w:sz w:val="20"/>
                <w:szCs w:val="20"/>
              </w:rPr>
              <w:t xml:space="preserve">Termin wniesienia </w:t>
            </w:r>
          </w:p>
          <w:p w14:paraId="4E712CBA" w14:textId="25938B3E" w:rsidR="00D073C0" w:rsidRPr="00C14B02" w:rsidRDefault="00D073C0" w:rsidP="00E35C6F">
            <w:pPr>
              <w:spacing w:after="0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</w:pPr>
            <w:r w:rsidRPr="00D073C0">
              <w:rPr>
                <w:rFonts w:ascii="Arial Narrow" w:hAnsi="Arial Narrow"/>
                <w:sz w:val="20"/>
                <w:szCs w:val="20"/>
              </w:rPr>
              <w:t xml:space="preserve">nie rzadziej niż raz w miesiącu </w:t>
            </w:r>
            <w:r w:rsidRPr="00D073C0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lub bezpośrednio po potwierdzeniu prawidłowoś</w:t>
            </w:r>
            <w:r w:rsidR="00E35C6F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ci</w:t>
            </w:r>
            <w:r w:rsidRPr="00D073C0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 xml:space="preserve"> złożonego zabezpieczenia umowy przez Mecenasa </w:t>
            </w:r>
            <w:r w:rsidR="00746410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br/>
            </w:r>
            <w:r w:rsidRPr="00D073C0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  <w:t>na protokole przyjęcia przez pracownika Wydziału Budżetu i Rozliczeń EFS zabezpieczenia umowy złożonego przez Beneficjenta</w:t>
            </w:r>
          </w:p>
        </w:tc>
        <w:tc>
          <w:tcPr>
            <w:tcW w:w="2409" w:type="dxa"/>
            <w:vAlign w:val="center"/>
          </w:tcPr>
          <w:p w14:paraId="218E772A" w14:textId="77777777" w:rsidR="00A8148A" w:rsidRPr="00FD3EF4" w:rsidRDefault="00A8148A" w:rsidP="00A8148A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D3EF4">
              <w:rPr>
                <w:rFonts w:ascii="Arial Narrow" w:hAnsi="Arial Narrow"/>
                <w:bCs/>
                <w:sz w:val="20"/>
                <w:szCs w:val="20"/>
              </w:rPr>
              <w:t xml:space="preserve">Joanna Ejsmont </w:t>
            </w:r>
          </w:p>
          <w:p w14:paraId="66CDAE37" w14:textId="717E499E" w:rsidR="00D073C0" w:rsidRPr="00FA79F7" w:rsidRDefault="00A8148A" w:rsidP="00A8148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3EF4">
              <w:rPr>
                <w:rFonts w:ascii="Arial Narrow" w:hAnsi="Arial Narrow"/>
                <w:bCs/>
                <w:sz w:val="20"/>
                <w:szCs w:val="20"/>
              </w:rPr>
              <w:t>Dyrektor Europejskiego Funduszu Społecznego</w:t>
            </w:r>
          </w:p>
        </w:tc>
      </w:tr>
      <w:tr w:rsidR="00FC539C" w14:paraId="3978235E" w14:textId="77777777" w:rsidTr="00FC539C">
        <w:trPr>
          <w:jc w:val="center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22B8" w14:textId="77777777" w:rsidR="00FC539C" w:rsidRPr="00FC539C" w:rsidRDefault="00FC539C" w:rsidP="00FC539C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FC539C">
              <w:rPr>
                <w:rFonts w:ascii="Arial Narrow" w:hAnsi="Arial Narrow"/>
                <w:bCs/>
                <w:sz w:val="20"/>
                <w:szCs w:val="20"/>
              </w:rPr>
              <w:t>Brak załącznika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247F4" w14:textId="7340AF8B" w:rsidR="00C14B02" w:rsidRPr="00C14B02" w:rsidRDefault="00C14B02" w:rsidP="00FC539C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C14B02">
              <w:rPr>
                <w:rFonts w:ascii="Arial Narrow" w:hAnsi="Arial Narrow"/>
                <w:bCs/>
                <w:sz w:val="20"/>
                <w:szCs w:val="20"/>
              </w:rPr>
              <w:t>Dodanie nowego załącznika</w:t>
            </w:r>
          </w:p>
          <w:p w14:paraId="2912C124" w14:textId="77777777" w:rsidR="00FC539C" w:rsidRPr="00822774" w:rsidRDefault="00FC539C" w:rsidP="00FC539C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822774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Załącznik b1.8b 19 Lista sprawdzająca (formularz opinii) w zakresie aspektów formalnych projektu dla Działania 4.4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42D1" w14:textId="77777777" w:rsidR="00FC539C" w:rsidRPr="00FC539C" w:rsidRDefault="00FC539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C539C">
              <w:rPr>
                <w:rFonts w:ascii="Arial Narrow" w:hAnsi="Arial Narrow"/>
                <w:bCs/>
                <w:sz w:val="20"/>
                <w:szCs w:val="20"/>
              </w:rPr>
              <w:t>DFR.III</w:t>
            </w:r>
          </w:p>
        </w:tc>
      </w:tr>
      <w:tr w:rsidR="00FC539C" w14:paraId="090213E9" w14:textId="77777777" w:rsidTr="00FC539C">
        <w:trPr>
          <w:jc w:val="center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A603" w14:textId="77777777" w:rsidR="00FC539C" w:rsidRPr="00FC539C" w:rsidRDefault="00FC539C" w:rsidP="00FC539C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FC539C">
              <w:rPr>
                <w:rFonts w:ascii="Arial Narrow" w:hAnsi="Arial Narrow"/>
                <w:bCs/>
                <w:sz w:val="20"/>
                <w:szCs w:val="20"/>
              </w:rPr>
              <w:t>Brak załącznika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E331" w14:textId="77777777" w:rsidR="00C14B02" w:rsidRPr="00C14B02" w:rsidRDefault="00C14B02" w:rsidP="00C14B02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C14B02">
              <w:rPr>
                <w:rFonts w:ascii="Arial Narrow" w:hAnsi="Arial Narrow"/>
                <w:bCs/>
                <w:sz w:val="20"/>
                <w:szCs w:val="20"/>
              </w:rPr>
              <w:t>Dodanie nowego załącznika</w:t>
            </w:r>
          </w:p>
          <w:p w14:paraId="617AAB43" w14:textId="77777777" w:rsidR="00FC539C" w:rsidRPr="00822774" w:rsidRDefault="00FC539C" w:rsidP="00FC539C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822774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Załącznik b1.11a 19 Lista sprawdzająca (formularz opinii) w zakresie aspektów merytorycznych projektu dla Działania 4.4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11F1" w14:textId="77777777" w:rsidR="00FC539C" w:rsidRPr="00FC539C" w:rsidRDefault="00FC539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C539C">
              <w:rPr>
                <w:rFonts w:ascii="Arial Narrow" w:hAnsi="Arial Narrow"/>
                <w:bCs/>
                <w:sz w:val="20"/>
                <w:szCs w:val="20"/>
              </w:rPr>
              <w:t>DFR.III</w:t>
            </w:r>
          </w:p>
        </w:tc>
      </w:tr>
    </w:tbl>
    <w:p w14:paraId="1B9C6B13" w14:textId="77777777" w:rsidR="00D31A0E" w:rsidRDefault="00D31A0E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tbl>
      <w:tblPr>
        <w:tblW w:w="1417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6096"/>
        <w:gridCol w:w="2268"/>
      </w:tblGrid>
      <w:tr w:rsidR="00822774" w:rsidRPr="00822774" w14:paraId="0932E013" w14:textId="77777777" w:rsidTr="00822774">
        <w:tc>
          <w:tcPr>
            <w:tcW w:w="5812" w:type="dxa"/>
            <w:vAlign w:val="center"/>
          </w:tcPr>
          <w:p w14:paraId="3691768A" w14:textId="77777777" w:rsidR="00822774" w:rsidRPr="00A86A55" w:rsidRDefault="00822774" w:rsidP="00331C39">
            <w:pPr>
              <w:pStyle w:val="Spistreci2"/>
              <w:rPr>
                <w:rStyle w:val="Hipercze"/>
                <w:color w:val="auto"/>
                <w:sz w:val="20"/>
                <w:szCs w:val="20"/>
                <w:u w:val="none"/>
              </w:rPr>
            </w:pPr>
          </w:p>
          <w:p w14:paraId="597FC17B" w14:textId="77777777" w:rsidR="0013145E" w:rsidRDefault="0013145E" w:rsidP="0013145E">
            <w:pPr>
              <w:spacing w:line="240" w:lineRule="auto"/>
              <w:contextualSpacing/>
              <w:rPr>
                <w:rStyle w:val="Hipercze"/>
                <w:rFonts w:ascii="Arial Narrow" w:hAnsi="Arial Narrow"/>
                <w:color w:val="auto"/>
                <w:sz w:val="20"/>
                <w:szCs w:val="20"/>
                <w:u w:val="none"/>
              </w:rPr>
            </w:pPr>
          </w:p>
          <w:p w14:paraId="3FAC8BE6" w14:textId="33A86CEF" w:rsidR="0013145E" w:rsidRPr="0013145E" w:rsidRDefault="00B55887" w:rsidP="0013145E">
            <w:pPr>
              <w:spacing w:line="240" w:lineRule="auto"/>
              <w:contextualSpacing/>
              <w:rPr>
                <w:rStyle w:val="Hipercze"/>
                <w:rFonts w:ascii="Arial Narrow" w:hAnsi="Arial Narrow"/>
                <w:color w:val="auto"/>
                <w:u w:val="none"/>
              </w:rPr>
            </w:pPr>
            <w:hyperlink w:anchor="_Toc23924831" w:history="1">
              <w:r w:rsidR="00822774" w:rsidRPr="00A86A55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C.2.12.1 Skarga do Wojewódzkiego Sądu Administracyjnego</w:t>
              </w:r>
            </w:hyperlink>
          </w:p>
          <w:p w14:paraId="2E9EA9BA" w14:textId="77777777" w:rsidR="0013145E" w:rsidRDefault="0013145E" w:rsidP="0013145E">
            <w:pPr>
              <w:pStyle w:val="Spistreci3"/>
              <w:ind w:left="0"/>
              <w:contextualSpacing/>
              <w:rPr>
                <w:rStyle w:val="Hipercze"/>
                <w:color w:val="auto"/>
                <w:sz w:val="20"/>
                <w:szCs w:val="20"/>
                <w:u w:val="none"/>
              </w:rPr>
            </w:pPr>
          </w:p>
          <w:p w14:paraId="3A659A73" w14:textId="151355C3" w:rsidR="00822774" w:rsidRPr="00A86A55" w:rsidRDefault="007D5AEC" w:rsidP="0013145E">
            <w:pPr>
              <w:pStyle w:val="Spistreci3"/>
              <w:ind w:left="0"/>
              <w:contextualSpacing/>
              <w:rPr>
                <w:rFonts w:eastAsiaTheme="minorEastAsia" w:cstheme="minorBidi"/>
                <w:sz w:val="20"/>
                <w:szCs w:val="20"/>
                <w:lang w:eastAsia="pl-PL"/>
              </w:rPr>
            </w:pPr>
            <w:hyperlink w:anchor="_Toc23924832" w:history="1">
              <w:r w:rsidR="00822774" w:rsidRPr="00A86A55">
                <w:rPr>
                  <w:rStyle w:val="Hipercze"/>
                  <w:color w:val="auto"/>
                  <w:sz w:val="20"/>
                  <w:szCs w:val="20"/>
                  <w:u w:val="none"/>
                </w:rPr>
                <w:t>C.2.12.2 Skarga kasacyjna</w:t>
              </w:r>
            </w:hyperlink>
          </w:p>
          <w:p w14:paraId="66E306DD" w14:textId="77777777" w:rsidR="00822774" w:rsidRPr="00A86A55" w:rsidRDefault="00822774" w:rsidP="00331C3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096" w:type="dxa"/>
            <w:vAlign w:val="center"/>
          </w:tcPr>
          <w:p w14:paraId="057D5B1C" w14:textId="77777777" w:rsidR="00822774" w:rsidRPr="00A86A55" w:rsidRDefault="00822774" w:rsidP="00331C39">
            <w:pPr>
              <w:pStyle w:val="Spistreci2"/>
              <w:rPr>
                <w:rStyle w:val="Hipercze"/>
                <w:color w:val="auto"/>
                <w:sz w:val="20"/>
                <w:szCs w:val="20"/>
                <w:u w:val="none"/>
              </w:rPr>
            </w:pPr>
          </w:p>
          <w:p w14:paraId="351D05E2" w14:textId="3E7E1321" w:rsidR="00822774" w:rsidRDefault="00822774" w:rsidP="0013145E">
            <w:pPr>
              <w:pStyle w:val="Spistreci2"/>
              <w:ind w:left="0"/>
              <w:rPr>
                <w:rStyle w:val="Hipercze"/>
                <w:color w:val="auto"/>
                <w:sz w:val="20"/>
                <w:szCs w:val="20"/>
                <w:u w:val="none"/>
              </w:rPr>
            </w:pPr>
            <w:r w:rsidRPr="00A86A55">
              <w:rPr>
                <w:rStyle w:val="Hipercze"/>
                <w:color w:val="auto"/>
                <w:sz w:val="20"/>
                <w:szCs w:val="20"/>
                <w:u w:val="none"/>
              </w:rPr>
              <w:t>Zmiana techniczna w spisie treści</w:t>
            </w:r>
            <w:r w:rsidR="0013145E">
              <w:rPr>
                <w:rStyle w:val="Hipercze"/>
                <w:color w:val="auto"/>
                <w:sz w:val="20"/>
                <w:szCs w:val="20"/>
                <w:u w:val="none"/>
              </w:rPr>
              <w:t>:</w:t>
            </w:r>
          </w:p>
          <w:p w14:paraId="68FCA756" w14:textId="77777777" w:rsidR="0013145E" w:rsidRPr="0013145E" w:rsidRDefault="0013145E" w:rsidP="0013145E">
            <w:pPr>
              <w:rPr>
                <w:lang w:eastAsia="pl-PL"/>
              </w:rPr>
            </w:pPr>
          </w:p>
          <w:p w14:paraId="05B0C184" w14:textId="152E7E1A" w:rsidR="0013145E" w:rsidRDefault="00A86A55" w:rsidP="0013145E">
            <w:pPr>
              <w:pStyle w:val="Spistreci3"/>
              <w:ind w:left="0"/>
              <w:rPr>
                <w:strike/>
                <w:sz w:val="20"/>
                <w:szCs w:val="20"/>
              </w:rPr>
            </w:pPr>
            <w:r w:rsidRPr="00A86A55">
              <w:rPr>
                <w:rStyle w:val="Hipercze"/>
                <w:strike/>
                <w:color w:val="auto"/>
                <w:sz w:val="20"/>
                <w:szCs w:val="20"/>
                <w:u w:val="none"/>
              </w:rPr>
              <w:t>C.2.12.1</w:t>
            </w:r>
            <w:r w:rsidRPr="00A86A55">
              <w:rPr>
                <w:rStyle w:val="Hipercze"/>
                <w:b/>
                <w:i/>
                <w:color w:val="auto"/>
                <w:sz w:val="20"/>
                <w:szCs w:val="20"/>
                <w:u w:val="none"/>
              </w:rPr>
              <w:t xml:space="preserve"> </w:t>
            </w:r>
            <w:hyperlink w:anchor="_Toc23924831" w:history="1">
              <w:r w:rsidR="00822774" w:rsidRPr="00A86A55">
                <w:rPr>
                  <w:rStyle w:val="Hipercze"/>
                  <w:b/>
                  <w:i/>
                  <w:color w:val="auto"/>
                  <w:sz w:val="20"/>
                  <w:szCs w:val="20"/>
                  <w:u w:val="none"/>
                </w:rPr>
                <w:t>C.2.11.1</w:t>
              </w:r>
              <w:r w:rsidR="00822774" w:rsidRPr="00A86A55">
                <w:rPr>
                  <w:rStyle w:val="Hipercze"/>
                  <w:i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822774" w:rsidRPr="00A86A55">
                <w:rPr>
                  <w:rStyle w:val="Hipercze"/>
                  <w:color w:val="auto"/>
                  <w:sz w:val="20"/>
                  <w:szCs w:val="20"/>
                  <w:u w:val="none"/>
                </w:rPr>
                <w:t>Skarga do Wojewódzkiego Sądu Administracyjnego</w:t>
              </w:r>
              <w:r w:rsidRPr="00A86A55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F67DD38" w14:textId="77777777" w:rsidR="0013145E" w:rsidRPr="0013145E" w:rsidRDefault="0013145E" w:rsidP="0013145E"/>
          <w:p w14:paraId="44CEAFA9" w14:textId="0160A7CC" w:rsidR="00822774" w:rsidRPr="00A86A55" w:rsidRDefault="00A86A55" w:rsidP="0013145E">
            <w:pPr>
              <w:pStyle w:val="Spistreci3"/>
              <w:ind w:left="0"/>
              <w:rPr>
                <w:rFonts w:eastAsiaTheme="minorEastAsia" w:cstheme="minorBidi"/>
                <w:sz w:val="20"/>
                <w:szCs w:val="20"/>
                <w:lang w:eastAsia="pl-PL"/>
              </w:rPr>
            </w:pPr>
            <w:r w:rsidRPr="00A86A55">
              <w:rPr>
                <w:rStyle w:val="Hipercze"/>
                <w:strike/>
                <w:color w:val="auto"/>
                <w:sz w:val="20"/>
                <w:szCs w:val="20"/>
                <w:u w:val="none"/>
              </w:rPr>
              <w:t>C.2.12.1</w:t>
            </w:r>
            <w:r w:rsidRPr="00A86A55">
              <w:rPr>
                <w:rStyle w:val="Hipercze"/>
                <w:b/>
                <w:i/>
                <w:color w:val="auto"/>
                <w:sz w:val="20"/>
                <w:szCs w:val="20"/>
                <w:u w:val="none"/>
              </w:rPr>
              <w:t xml:space="preserve"> </w:t>
            </w:r>
            <w:hyperlink w:anchor="_Toc23924832" w:history="1">
              <w:r w:rsidR="00822774" w:rsidRPr="0013145E">
                <w:rPr>
                  <w:rStyle w:val="Hipercze"/>
                  <w:b/>
                  <w:i/>
                  <w:color w:val="auto"/>
                  <w:sz w:val="20"/>
                  <w:szCs w:val="20"/>
                  <w:u w:val="none"/>
                </w:rPr>
                <w:t>C.2.11.2</w:t>
              </w:r>
              <w:r w:rsidR="00822774" w:rsidRPr="00A86A55">
                <w:rPr>
                  <w:rStyle w:val="Hipercze"/>
                  <w:b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822774" w:rsidRPr="00A86A55">
                <w:rPr>
                  <w:rStyle w:val="Hipercze"/>
                  <w:color w:val="auto"/>
                  <w:sz w:val="20"/>
                  <w:szCs w:val="20"/>
                  <w:u w:val="none"/>
                </w:rPr>
                <w:t>Skarga kasacyjna</w:t>
              </w:r>
              <w:r w:rsidRPr="00A86A55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835AF00" w14:textId="0F8C9BF3" w:rsidR="00822774" w:rsidRPr="00A86A55" w:rsidRDefault="00B55887" w:rsidP="00331C39">
            <w:pPr>
              <w:pStyle w:val="Spistreci2"/>
              <w:rPr>
                <w:rFonts w:eastAsiaTheme="minorEastAsia" w:cstheme="minorBidi"/>
                <w:sz w:val="20"/>
                <w:szCs w:val="20"/>
              </w:rPr>
            </w:pPr>
            <w:hyperlink w:anchor="_Toc23924830" w:history="1"/>
            <w:r w:rsidR="00A86A55" w:rsidRPr="00A86A55">
              <w:rPr>
                <w:sz w:val="20"/>
                <w:szCs w:val="20"/>
              </w:rPr>
              <w:t xml:space="preserve"> </w:t>
            </w:r>
          </w:p>
          <w:p w14:paraId="3C75A522" w14:textId="70014FD3" w:rsidR="00822774" w:rsidRPr="00A86A55" w:rsidRDefault="00A86A55" w:rsidP="00331C39">
            <w:pPr>
              <w:pStyle w:val="Spistreci3"/>
              <w:rPr>
                <w:rFonts w:eastAsiaTheme="minorEastAsia" w:cstheme="minorBidi"/>
                <w:strike/>
                <w:sz w:val="20"/>
                <w:szCs w:val="20"/>
                <w:lang w:eastAsia="pl-PL"/>
              </w:rPr>
            </w:pPr>
            <w:r w:rsidRPr="00A86A55">
              <w:rPr>
                <w:rStyle w:val="Hipercze"/>
                <w:strike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084CCE24" w14:textId="77777777" w:rsidR="00822774" w:rsidRPr="00A86A55" w:rsidRDefault="00822774" w:rsidP="00331C3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8CE4D1" w14:textId="0FA85318" w:rsidR="00822774" w:rsidRPr="00991B3A" w:rsidRDefault="00822774" w:rsidP="00331C3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91B3A">
              <w:rPr>
                <w:rFonts w:ascii="Arial Narrow" w:hAnsi="Arial Narrow"/>
                <w:sz w:val="20"/>
                <w:szCs w:val="20"/>
              </w:rPr>
              <w:t>DFS</w:t>
            </w:r>
          </w:p>
        </w:tc>
      </w:tr>
    </w:tbl>
    <w:p w14:paraId="5AC4744B" w14:textId="50C8A890" w:rsidR="001B73EF" w:rsidRPr="00FA79F7" w:rsidRDefault="001B73EF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sectPr w:rsidR="001B73EF" w:rsidRPr="00FA79F7" w:rsidSect="00C5747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993" w:right="1418" w:bottom="709" w:left="1418" w:header="0" w:footer="23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40154" w14:textId="77777777" w:rsidR="00B55887" w:rsidRDefault="00B55887" w:rsidP="00C51FB0">
      <w:pPr>
        <w:spacing w:after="0" w:line="240" w:lineRule="auto"/>
      </w:pPr>
      <w:r>
        <w:separator/>
      </w:r>
    </w:p>
  </w:endnote>
  <w:endnote w:type="continuationSeparator" w:id="0">
    <w:p w14:paraId="3E2C5BA0" w14:textId="77777777" w:rsidR="00B55887" w:rsidRDefault="00B55887" w:rsidP="00C5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2E064" w14:textId="77777777" w:rsidR="00E84096" w:rsidRPr="00A753B2" w:rsidRDefault="0062788A">
    <w:pPr>
      <w:pStyle w:val="Stopka"/>
      <w:jc w:val="right"/>
      <w:rPr>
        <w:rFonts w:ascii="Arial Narrow" w:hAnsi="Arial Narrow"/>
      </w:rPr>
    </w:pPr>
    <w:r w:rsidRPr="00A753B2">
      <w:rPr>
        <w:rFonts w:ascii="Arial Narrow" w:hAnsi="Arial Narrow"/>
      </w:rPr>
      <w:fldChar w:fldCharType="begin"/>
    </w:r>
    <w:r w:rsidR="00E84096" w:rsidRPr="00A753B2">
      <w:rPr>
        <w:rFonts w:ascii="Arial Narrow" w:hAnsi="Arial Narrow"/>
      </w:rPr>
      <w:instrText xml:space="preserve"> PAGE   \* MERGEFORMAT </w:instrText>
    </w:r>
    <w:r w:rsidRPr="00A753B2">
      <w:rPr>
        <w:rFonts w:ascii="Arial Narrow" w:hAnsi="Arial Narrow"/>
      </w:rPr>
      <w:fldChar w:fldCharType="separate"/>
    </w:r>
    <w:r w:rsidR="00753286">
      <w:rPr>
        <w:rFonts w:ascii="Arial Narrow" w:hAnsi="Arial Narrow"/>
        <w:noProof/>
      </w:rPr>
      <w:t>2</w:t>
    </w:r>
    <w:r w:rsidRPr="00A753B2">
      <w:rPr>
        <w:rFonts w:ascii="Arial Narrow" w:hAnsi="Arial Narrow"/>
      </w:rPr>
      <w:fldChar w:fldCharType="end"/>
    </w:r>
  </w:p>
  <w:p w14:paraId="19E746BB" w14:textId="77777777" w:rsidR="00E84096" w:rsidRDefault="00E84096" w:rsidP="008C0CF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04D7EC9" wp14:editId="1805D4BE">
          <wp:extent cx="5762625" cy="574040"/>
          <wp:effectExtent l="19050" t="0" r="9525" b="0"/>
          <wp:docPr id="417" name="Obraz 1" descr="C:\Documents and Settings\Bartłomiej Kobiernik\Pulpit\UCHWAŁA wyt info promo\PASE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Bartłomiej Kobiernik\Pulpit\UCHWAŁA wyt info promo\PASE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27123" w14:textId="77777777" w:rsidR="00E84096" w:rsidRDefault="00446216" w:rsidP="00E47078">
    <w:pPr>
      <w:pStyle w:val="Stopka"/>
      <w:jc w:val="center"/>
    </w:pPr>
    <w:r w:rsidRPr="00446216">
      <w:rPr>
        <w:noProof/>
        <w:lang w:eastAsia="pl-PL"/>
      </w:rPr>
      <w:drawing>
        <wp:inline distT="0" distB="0" distL="0" distR="0" wp14:anchorId="32BF29D5" wp14:editId="6AB49BAE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 2014-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34A42" w14:textId="77777777" w:rsidR="00B55887" w:rsidRDefault="00B55887" w:rsidP="00C51FB0">
      <w:pPr>
        <w:spacing w:after="0" w:line="240" w:lineRule="auto"/>
      </w:pPr>
      <w:r>
        <w:separator/>
      </w:r>
    </w:p>
  </w:footnote>
  <w:footnote w:type="continuationSeparator" w:id="0">
    <w:p w14:paraId="71A5709D" w14:textId="77777777" w:rsidR="00B55887" w:rsidRDefault="00B55887" w:rsidP="00C5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2EF0D" w14:textId="77777777" w:rsidR="00E84096" w:rsidRPr="00C071BE" w:rsidRDefault="00E84096" w:rsidP="00C071BE">
    <w:pPr>
      <w:pStyle w:val="Nagwek"/>
      <w:ind w:firstLine="10632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A3D79" w14:textId="77777777" w:rsidR="00E84096" w:rsidRDefault="00E84096" w:rsidP="00C071BE">
    <w:pPr>
      <w:pStyle w:val="Nagwek"/>
      <w:ind w:firstLine="10348"/>
      <w:rPr>
        <w:rFonts w:ascii="Arial Narrow" w:hAnsi="Arial Narrow"/>
        <w:sz w:val="24"/>
        <w:szCs w:val="24"/>
      </w:rPr>
    </w:pPr>
  </w:p>
  <w:p w14:paraId="7C551F3F" w14:textId="77777777" w:rsidR="00E84096" w:rsidRPr="00C071BE" w:rsidRDefault="00523AFD" w:rsidP="00555614">
    <w:pPr>
      <w:pStyle w:val="Nagwek"/>
      <w:tabs>
        <w:tab w:val="left" w:pos="13178"/>
      </w:tabs>
      <w:ind w:firstLine="10773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 xml:space="preserve"> </w:t>
    </w:r>
    <w:r w:rsidR="00E84096">
      <w:rPr>
        <w:rFonts w:ascii="Arial Narrow" w:hAnsi="Arial Narrow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F9C"/>
    <w:multiLevelType w:val="hybridMultilevel"/>
    <w:tmpl w:val="4F889FEC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CE3"/>
    <w:multiLevelType w:val="hybridMultilevel"/>
    <w:tmpl w:val="D3B6AEFE"/>
    <w:lvl w:ilvl="0" w:tplc="CB4E04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E2A73"/>
    <w:multiLevelType w:val="multilevel"/>
    <w:tmpl w:val="8DD6EF38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3" w15:restartNumberingAfterBreak="0">
    <w:nsid w:val="1ACC2999"/>
    <w:multiLevelType w:val="hybridMultilevel"/>
    <w:tmpl w:val="E4F8816C"/>
    <w:lvl w:ilvl="0" w:tplc="841CAC6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F5895"/>
    <w:multiLevelType w:val="hybridMultilevel"/>
    <w:tmpl w:val="B95ECB56"/>
    <w:lvl w:ilvl="0" w:tplc="41DC23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F0D05"/>
    <w:multiLevelType w:val="hybridMultilevel"/>
    <w:tmpl w:val="B3B4A5EA"/>
    <w:lvl w:ilvl="0" w:tplc="86420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9D42D2"/>
    <w:multiLevelType w:val="hybridMultilevel"/>
    <w:tmpl w:val="D60C0E12"/>
    <w:lvl w:ilvl="0" w:tplc="3266C3B6">
      <w:start w:val="1"/>
      <w:numFmt w:val="decimal"/>
      <w:lvlText w:val="%1."/>
      <w:lvlJc w:val="left"/>
      <w:pPr>
        <w:ind w:left="720" w:hanging="360"/>
      </w:pPr>
      <w:rPr>
        <w:rFonts w:cs="Time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31A2E"/>
    <w:multiLevelType w:val="hybridMultilevel"/>
    <w:tmpl w:val="2104F5EA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2570F"/>
    <w:multiLevelType w:val="hybridMultilevel"/>
    <w:tmpl w:val="7A767C8A"/>
    <w:lvl w:ilvl="0" w:tplc="B8307CFE">
      <w:start w:val="1"/>
      <w:numFmt w:val="decimal"/>
      <w:lvlText w:val="2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3590D"/>
    <w:multiLevelType w:val="hybridMultilevel"/>
    <w:tmpl w:val="8E3C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D52F9"/>
    <w:multiLevelType w:val="hybridMultilevel"/>
    <w:tmpl w:val="F7CE3BEA"/>
    <w:lvl w:ilvl="0" w:tplc="4F9ECD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23FEE"/>
    <w:multiLevelType w:val="hybridMultilevel"/>
    <w:tmpl w:val="1D68A00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7276"/>
    <w:multiLevelType w:val="hybridMultilevel"/>
    <w:tmpl w:val="DB7E12BC"/>
    <w:lvl w:ilvl="0" w:tplc="AAC25DB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3"/>
  </w:num>
  <w:num w:numId="7">
    <w:abstractNumId w:val="1"/>
  </w:num>
  <w:num w:numId="8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6"/>
  </w:num>
  <w:num w:numId="12">
    <w:abstractNumId w:val="4"/>
  </w:num>
  <w:num w:numId="1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B0"/>
    <w:rsid w:val="0000022C"/>
    <w:rsid w:val="000034BA"/>
    <w:rsid w:val="00003767"/>
    <w:rsid w:val="00003D78"/>
    <w:rsid w:val="0000445A"/>
    <w:rsid w:val="00004838"/>
    <w:rsid w:val="00004A96"/>
    <w:rsid w:val="00005A08"/>
    <w:rsid w:val="00005A91"/>
    <w:rsid w:val="00007D8D"/>
    <w:rsid w:val="00010025"/>
    <w:rsid w:val="0001083C"/>
    <w:rsid w:val="00010863"/>
    <w:rsid w:val="000112AF"/>
    <w:rsid w:val="00011670"/>
    <w:rsid w:val="00011FE3"/>
    <w:rsid w:val="000127D5"/>
    <w:rsid w:val="00012B39"/>
    <w:rsid w:val="00012D66"/>
    <w:rsid w:val="00013B53"/>
    <w:rsid w:val="00013EA6"/>
    <w:rsid w:val="000151C1"/>
    <w:rsid w:val="0001541A"/>
    <w:rsid w:val="00015A58"/>
    <w:rsid w:val="00016309"/>
    <w:rsid w:val="00017239"/>
    <w:rsid w:val="000172B4"/>
    <w:rsid w:val="00017635"/>
    <w:rsid w:val="0001777B"/>
    <w:rsid w:val="000203CA"/>
    <w:rsid w:val="000203E1"/>
    <w:rsid w:val="00020BC8"/>
    <w:rsid w:val="000212FF"/>
    <w:rsid w:val="00021D33"/>
    <w:rsid w:val="0002222E"/>
    <w:rsid w:val="000226A9"/>
    <w:rsid w:val="000239BA"/>
    <w:rsid w:val="00023C47"/>
    <w:rsid w:val="00025EC0"/>
    <w:rsid w:val="000260B4"/>
    <w:rsid w:val="00030F34"/>
    <w:rsid w:val="0003303D"/>
    <w:rsid w:val="000342C6"/>
    <w:rsid w:val="00034F5B"/>
    <w:rsid w:val="000363CB"/>
    <w:rsid w:val="0003665D"/>
    <w:rsid w:val="00036D09"/>
    <w:rsid w:val="000370E4"/>
    <w:rsid w:val="000376AF"/>
    <w:rsid w:val="00037E54"/>
    <w:rsid w:val="000403B5"/>
    <w:rsid w:val="00040EF2"/>
    <w:rsid w:val="0004182A"/>
    <w:rsid w:val="000419BB"/>
    <w:rsid w:val="000420B4"/>
    <w:rsid w:val="000421AA"/>
    <w:rsid w:val="00042264"/>
    <w:rsid w:val="0004456A"/>
    <w:rsid w:val="00044848"/>
    <w:rsid w:val="000460A8"/>
    <w:rsid w:val="00046440"/>
    <w:rsid w:val="0004732F"/>
    <w:rsid w:val="00047F5A"/>
    <w:rsid w:val="00050E72"/>
    <w:rsid w:val="00051153"/>
    <w:rsid w:val="000520B6"/>
    <w:rsid w:val="0005393D"/>
    <w:rsid w:val="00054375"/>
    <w:rsid w:val="000548E3"/>
    <w:rsid w:val="0005631F"/>
    <w:rsid w:val="000567D1"/>
    <w:rsid w:val="00057E35"/>
    <w:rsid w:val="00057FFD"/>
    <w:rsid w:val="000622F8"/>
    <w:rsid w:val="00063028"/>
    <w:rsid w:val="000651A2"/>
    <w:rsid w:val="00065BE1"/>
    <w:rsid w:val="00066F92"/>
    <w:rsid w:val="00067943"/>
    <w:rsid w:val="00067AE6"/>
    <w:rsid w:val="00067E20"/>
    <w:rsid w:val="0007028F"/>
    <w:rsid w:val="000705A7"/>
    <w:rsid w:val="000708D7"/>
    <w:rsid w:val="000719FA"/>
    <w:rsid w:val="00072942"/>
    <w:rsid w:val="0008030E"/>
    <w:rsid w:val="00080F8E"/>
    <w:rsid w:val="00081270"/>
    <w:rsid w:val="00081C03"/>
    <w:rsid w:val="00081FA3"/>
    <w:rsid w:val="00082282"/>
    <w:rsid w:val="000823FB"/>
    <w:rsid w:val="00082733"/>
    <w:rsid w:val="00082ADA"/>
    <w:rsid w:val="00082C57"/>
    <w:rsid w:val="00083EA2"/>
    <w:rsid w:val="000841FD"/>
    <w:rsid w:val="00085371"/>
    <w:rsid w:val="00086846"/>
    <w:rsid w:val="0008686E"/>
    <w:rsid w:val="00090B6B"/>
    <w:rsid w:val="000919A9"/>
    <w:rsid w:val="000921B3"/>
    <w:rsid w:val="0009226A"/>
    <w:rsid w:val="000924A9"/>
    <w:rsid w:val="000929A5"/>
    <w:rsid w:val="00092FFC"/>
    <w:rsid w:val="00093DE1"/>
    <w:rsid w:val="000941F0"/>
    <w:rsid w:val="00094905"/>
    <w:rsid w:val="00094932"/>
    <w:rsid w:val="000949F7"/>
    <w:rsid w:val="0009501E"/>
    <w:rsid w:val="00095783"/>
    <w:rsid w:val="00096540"/>
    <w:rsid w:val="0009691E"/>
    <w:rsid w:val="00096CEC"/>
    <w:rsid w:val="000975B2"/>
    <w:rsid w:val="000975F3"/>
    <w:rsid w:val="00097F90"/>
    <w:rsid w:val="000A1032"/>
    <w:rsid w:val="000A22A7"/>
    <w:rsid w:val="000A2C96"/>
    <w:rsid w:val="000A2CB3"/>
    <w:rsid w:val="000A3A5C"/>
    <w:rsid w:val="000A57F1"/>
    <w:rsid w:val="000A5B77"/>
    <w:rsid w:val="000A6E1B"/>
    <w:rsid w:val="000A7E9D"/>
    <w:rsid w:val="000B0865"/>
    <w:rsid w:val="000B13D3"/>
    <w:rsid w:val="000B26B2"/>
    <w:rsid w:val="000B42AB"/>
    <w:rsid w:val="000B518F"/>
    <w:rsid w:val="000B5A9A"/>
    <w:rsid w:val="000B5B66"/>
    <w:rsid w:val="000B65BE"/>
    <w:rsid w:val="000B6646"/>
    <w:rsid w:val="000B6E0C"/>
    <w:rsid w:val="000B725E"/>
    <w:rsid w:val="000C2459"/>
    <w:rsid w:val="000C2F53"/>
    <w:rsid w:val="000C37CD"/>
    <w:rsid w:val="000C54BD"/>
    <w:rsid w:val="000C5F33"/>
    <w:rsid w:val="000C612E"/>
    <w:rsid w:val="000C63EF"/>
    <w:rsid w:val="000C71F7"/>
    <w:rsid w:val="000C7657"/>
    <w:rsid w:val="000C772E"/>
    <w:rsid w:val="000D0AF1"/>
    <w:rsid w:val="000D0F89"/>
    <w:rsid w:val="000D0FC9"/>
    <w:rsid w:val="000D2196"/>
    <w:rsid w:val="000D283D"/>
    <w:rsid w:val="000D28CA"/>
    <w:rsid w:val="000D2A77"/>
    <w:rsid w:val="000D2DD1"/>
    <w:rsid w:val="000D39FF"/>
    <w:rsid w:val="000D3CFC"/>
    <w:rsid w:val="000D44B6"/>
    <w:rsid w:val="000E05CB"/>
    <w:rsid w:val="000E07A7"/>
    <w:rsid w:val="000E0C4D"/>
    <w:rsid w:val="000E1348"/>
    <w:rsid w:val="000E1892"/>
    <w:rsid w:val="000E1D4F"/>
    <w:rsid w:val="000E3260"/>
    <w:rsid w:val="000E3D3F"/>
    <w:rsid w:val="000E5CA4"/>
    <w:rsid w:val="000E64FF"/>
    <w:rsid w:val="000F0443"/>
    <w:rsid w:val="000F050D"/>
    <w:rsid w:val="000F08B1"/>
    <w:rsid w:val="000F0C76"/>
    <w:rsid w:val="000F1057"/>
    <w:rsid w:val="000F15D3"/>
    <w:rsid w:val="000F19C3"/>
    <w:rsid w:val="000F2967"/>
    <w:rsid w:val="000F368B"/>
    <w:rsid w:val="000F372B"/>
    <w:rsid w:val="000F387E"/>
    <w:rsid w:val="000F52A4"/>
    <w:rsid w:val="000F54D0"/>
    <w:rsid w:val="000F7776"/>
    <w:rsid w:val="001003F7"/>
    <w:rsid w:val="00100B7A"/>
    <w:rsid w:val="00101099"/>
    <w:rsid w:val="00102F7C"/>
    <w:rsid w:val="00102FF0"/>
    <w:rsid w:val="001032BF"/>
    <w:rsid w:val="00103F9F"/>
    <w:rsid w:val="00105AF0"/>
    <w:rsid w:val="0010637E"/>
    <w:rsid w:val="00106BE5"/>
    <w:rsid w:val="0010792E"/>
    <w:rsid w:val="00110A17"/>
    <w:rsid w:val="00110AF7"/>
    <w:rsid w:val="00110BAF"/>
    <w:rsid w:val="0011123D"/>
    <w:rsid w:val="0011175D"/>
    <w:rsid w:val="00112003"/>
    <w:rsid w:val="00112DAA"/>
    <w:rsid w:val="00114615"/>
    <w:rsid w:val="001155AF"/>
    <w:rsid w:val="00115BBC"/>
    <w:rsid w:val="00117761"/>
    <w:rsid w:val="00120050"/>
    <w:rsid w:val="00121DF4"/>
    <w:rsid w:val="00122B1A"/>
    <w:rsid w:val="00122C42"/>
    <w:rsid w:val="00122D67"/>
    <w:rsid w:val="001239DE"/>
    <w:rsid w:val="001265D6"/>
    <w:rsid w:val="00126715"/>
    <w:rsid w:val="00127E8A"/>
    <w:rsid w:val="001307ED"/>
    <w:rsid w:val="00130CD2"/>
    <w:rsid w:val="0013145E"/>
    <w:rsid w:val="001316B1"/>
    <w:rsid w:val="001321FC"/>
    <w:rsid w:val="0013292B"/>
    <w:rsid w:val="0013323C"/>
    <w:rsid w:val="0013375D"/>
    <w:rsid w:val="00133C8D"/>
    <w:rsid w:val="00134632"/>
    <w:rsid w:val="0013480B"/>
    <w:rsid w:val="001348DE"/>
    <w:rsid w:val="00134C20"/>
    <w:rsid w:val="001357C9"/>
    <w:rsid w:val="00135CFA"/>
    <w:rsid w:val="001374B6"/>
    <w:rsid w:val="0014000B"/>
    <w:rsid w:val="001415C8"/>
    <w:rsid w:val="0014181F"/>
    <w:rsid w:val="00141FCC"/>
    <w:rsid w:val="00142B6A"/>
    <w:rsid w:val="001430CE"/>
    <w:rsid w:val="001436BA"/>
    <w:rsid w:val="001436D3"/>
    <w:rsid w:val="00143E9F"/>
    <w:rsid w:val="00146857"/>
    <w:rsid w:val="00146F2E"/>
    <w:rsid w:val="0014749E"/>
    <w:rsid w:val="001526D2"/>
    <w:rsid w:val="001527CF"/>
    <w:rsid w:val="00152D68"/>
    <w:rsid w:val="001532A0"/>
    <w:rsid w:val="001537FF"/>
    <w:rsid w:val="00153A70"/>
    <w:rsid w:val="00153D34"/>
    <w:rsid w:val="00153EA6"/>
    <w:rsid w:val="00153FF1"/>
    <w:rsid w:val="00154E34"/>
    <w:rsid w:val="00155617"/>
    <w:rsid w:val="0015693D"/>
    <w:rsid w:val="00156C76"/>
    <w:rsid w:val="00157537"/>
    <w:rsid w:val="00162623"/>
    <w:rsid w:val="00162B03"/>
    <w:rsid w:val="00162E16"/>
    <w:rsid w:val="001634EF"/>
    <w:rsid w:val="00166B9B"/>
    <w:rsid w:val="001709AB"/>
    <w:rsid w:val="00171B2B"/>
    <w:rsid w:val="00171D97"/>
    <w:rsid w:val="00171E40"/>
    <w:rsid w:val="00172412"/>
    <w:rsid w:val="00172F6B"/>
    <w:rsid w:val="0017367A"/>
    <w:rsid w:val="00173819"/>
    <w:rsid w:val="001751E6"/>
    <w:rsid w:val="001756FF"/>
    <w:rsid w:val="001769AE"/>
    <w:rsid w:val="00176B45"/>
    <w:rsid w:val="0017750C"/>
    <w:rsid w:val="00177663"/>
    <w:rsid w:val="001807AD"/>
    <w:rsid w:val="00180DE5"/>
    <w:rsid w:val="00180E36"/>
    <w:rsid w:val="001824C3"/>
    <w:rsid w:val="00182C93"/>
    <w:rsid w:val="00183DAE"/>
    <w:rsid w:val="00184E34"/>
    <w:rsid w:val="00185EE0"/>
    <w:rsid w:val="00186BCE"/>
    <w:rsid w:val="00187630"/>
    <w:rsid w:val="00187D98"/>
    <w:rsid w:val="00187FB7"/>
    <w:rsid w:val="0019094A"/>
    <w:rsid w:val="00190CBA"/>
    <w:rsid w:val="001915A4"/>
    <w:rsid w:val="00191F34"/>
    <w:rsid w:val="001926A4"/>
    <w:rsid w:val="00192FCF"/>
    <w:rsid w:val="0019306A"/>
    <w:rsid w:val="00194831"/>
    <w:rsid w:val="00194DEE"/>
    <w:rsid w:val="001964B6"/>
    <w:rsid w:val="00196B60"/>
    <w:rsid w:val="001973AE"/>
    <w:rsid w:val="001975C3"/>
    <w:rsid w:val="00197F5A"/>
    <w:rsid w:val="001A0069"/>
    <w:rsid w:val="001A083B"/>
    <w:rsid w:val="001A0D64"/>
    <w:rsid w:val="001A1380"/>
    <w:rsid w:val="001A1DF4"/>
    <w:rsid w:val="001A2047"/>
    <w:rsid w:val="001A2A7E"/>
    <w:rsid w:val="001A3380"/>
    <w:rsid w:val="001A5D67"/>
    <w:rsid w:val="001A7AB3"/>
    <w:rsid w:val="001A7FC8"/>
    <w:rsid w:val="001B09CE"/>
    <w:rsid w:val="001B1586"/>
    <w:rsid w:val="001B1EFC"/>
    <w:rsid w:val="001B2745"/>
    <w:rsid w:val="001B306D"/>
    <w:rsid w:val="001B336D"/>
    <w:rsid w:val="001B4088"/>
    <w:rsid w:val="001B41DD"/>
    <w:rsid w:val="001B43BE"/>
    <w:rsid w:val="001B4A07"/>
    <w:rsid w:val="001B5706"/>
    <w:rsid w:val="001B60B0"/>
    <w:rsid w:val="001B63E9"/>
    <w:rsid w:val="001B6465"/>
    <w:rsid w:val="001B6E79"/>
    <w:rsid w:val="001B71AD"/>
    <w:rsid w:val="001B73EF"/>
    <w:rsid w:val="001C0E41"/>
    <w:rsid w:val="001C1185"/>
    <w:rsid w:val="001C16C7"/>
    <w:rsid w:val="001C1E19"/>
    <w:rsid w:val="001C3522"/>
    <w:rsid w:val="001C354E"/>
    <w:rsid w:val="001C43B4"/>
    <w:rsid w:val="001C47D3"/>
    <w:rsid w:val="001C4AE9"/>
    <w:rsid w:val="001C4B06"/>
    <w:rsid w:val="001C5D06"/>
    <w:rsid w:val="001C6639"/>
    <w:rsid w:val="001C7207"/>
    <w:rsid w:val="001C746B"/>
    <w:rsid w:val="001D01E0"/>
    <w:rsid w:val="001D1B24"/>
    <w:rsid w:val="001D29D9"/>
    <w:rsid w:val="001D3AA3"/>
    <w:rsid w:val="001D53EA"/>
    <w:rsid w:val="001D63A8"/>
    <w:rsid w:val="001E2935"/>
    <w:rsid w:val="001E3914"/>
    <w:rsid w:val="001E520D"/>
    <w:rsid w:val="001E5F28"/>
    <w:rsid w:val="001E5FCB"/>
    <w:rsid w:val="001E5FF7"/>
    <w:rsid w:val="001E6C63"/>
    <w:rsid w:val="001F0FE3"/>
    <w:rsid w:val="001F2265"/>
    <w:rsid w:val="001F2A4B"/>
    <w:rsid w:val="001F4370"/>
    <w:rsid w:val="001F5EC5"/>
    <w:rsid w:val="001F6FED"/>
    <w:rsid w:val="001F708A"/>
    <w:rsid w:val="001F794E"/>
    <w:rsid w:val="00200F44"/>
    <w:rsid w:val="00201B09"/>
    <w:rsid w:val="0020239E"/>
    <w:rsid w:val="00203464"/>
    <w:rsid w:val="00203C60"/>
    <w:rsid w:val="002050A4"/>
    <w:rsid w:val="00205FB4"/>
    <w:rsid w:val="002061FA"/>
    <w:rsid w:val="002072D9"/>
    <w:rsid w:val="00207C14"/>
    <w:rsid w:val="002100D3"/>
    <w:rsid w:val="00210402"/>
    <w:rsid w:val="00210B71"/>
    <w:rsid w:val="002116D4"/>
    <w:rsid w:val="00211D52"/>
    <w:rsid w:val="0021206F"/>
    <w:rsid w:val="00212ACE"/>
    <w:rsid w:val="00213ED7"/>
    <w:rsid w:val="002156ED"/>
    <w:rsid w:val="002173A3"/>
    <w:rsid w:val="00217644"/>
    <w:rsid w:val="0022084D"/>
    <w:rsid w:val="00220F0B"/>
    <w:rsid w:val="002221B9"/>
    <w:rsid w:val="00222DE0"/>
    <w:rsid w:val="00223224"/>
    <w:rsid w:val="00227E24"/>
    <w:rsid w:val="002307F2"/>
    <w:rsid w:val="002313DF"/>
    <w:rsid w:val="00231B44"/>
    <w:rsid w:val="00233782"/>
    <w:rsid w:val="00233D08"/>
    <w:rsid w:val="002342CF"/>
    <w:rsid w:val="0023477D"/>
    <w:rsid w:val="00234800"/>
    <w:rsid w:val="00235ECB"/>
    <w:rsid w:val="0023657E"/>
    <w:rsid w:val="00237B61"/>
    <w:rsid w:val="002411C6"/>
    <w:rsid w:val="002422D2"/>
    <w:rsid w:val="00242E13"/>
    <w:rsid w:val="00244241"/>
    <w:rsid w:val="0024520B"/>
    <w:rsid w:val="0024552D"/>
    <w:rsid w:val="00245CD9"/>
    <w:rsid w:val="0024621D"/>
    <w:rsid w:val="00246E9B"/>
    <w:rsid w:val="00246EE6"/>
    <w:rsid w:val="002473EB"/>
    <w:rsid w:val="00247CAD"/>
    <w:rsid w:val="00247DA1"/>
    <w:rsid w:val="00251738"/>
    <w:rsid w:val="0025198D"/>
    <w:rsid w:val="00251E3C"/>
    <w:rsid w:val="00252AD8"/>
    <w:rsid w:val="00253175"/>
    <w:rsid w:val="002531F8"/>
    <w:rsid w:val="00253A55"/>
    <w:rsid w:val="00253B02"/>
    <w:rsid w:val="00253C83"/>
    <w:rsid w:val="00254910"/>
    <w:rsid w:val="00254A0A"/>
    <w:rsid w:val="00254DDB"/>
    <w:rsid w:val="002552B4"/>
    <w:rsid w:val="00256117"/>
    <w:rsid w:val="002563FF"/>
    <w:rsid w:val="00256A25"/>
    <w:rsid w:val="00260B25"/>
    <w:rsid w:val="00262DBC"/>
    <w:rsid w:val="0026338E"/>
    <w:rsid w:val="00264BF3"/>
    <w:rsid w:val="0026511F"/>
    <w:rsid w:val="0026549F"/>
    <w:rsid w:val="00265F21"/>
    <w:rsid w:val="002664C1"/>
    <w:rsid w:val="00266DF6"/>
    <w:rsid w:val="002706A6"/>
    <w:rsid w:val="00270B14"/>
    <w:rsid w:val="00270D20"/>
    <w:rsid w:val="0027108F"/>
    <w:rsid w:val="00271492"/>
    <w:rsid w:val="00271B06"/>
    <w:rsid w:val="0027208B"/>
    <w:rsid w:val="002720DA"/>
    <w:rsid w:val="002721F3"/>
    <w:rsid w:val="00273056"/>
    <w:rsid w:val="002733AD"/>
    <w:rsid w:val="0027393B"/>
    <w:rsid w:val="002742ED"/>
    <w:rsid w:val="00274322"/>
    <w:rsid w:val="00275346"/>
    <w:rsid w:val="00276B7C"/>
    <w:rsid w:val="0028121B"/>
    <w:rsid w:val="002834A4"/>
    <w:rsid w:val="00284295"/>
    <w:rsid w:val="0028442A"/>
    <w:rsid w:val="00284C37"/>
    <w:rsid w:val="0028598C"/>
    <w:rsid w:val="002863B2"/>
    <w:rsid w:val="00286882"/>
    <w:rsid w:val="00287FB5"/>
    <w:rsid w:val="002900F0"/>
    <w:rsid w:val="00290277"/>
    <w:rsid w:val="00291937"/>
    <w:rsid w:val="00292989"/>
    <w:rsid w:val="00293E56"/>
    <w:rsid w:val="00294098"/>
    <w:rsid w:val="00294412"/>
    <w:rsid w:val="002944CB"/>
    <w:rsid w:val="00294A9D"/>
    <w:rsid w:val="0029546A"/>
    <w:rsid w:val="00295ECC"/>
    <w:rsid w:val="00297977"/>
    <w:rsid w:val="00297A6A"/>
    <w:rsid w:val="00297CEE"/>
    <w:rsid w:val="002A0614"/>
    <w:rsid w:val="002A07F9"/>
    <w:rsid w:val="002A09F1"/>
    <w:rsid w:val="002A1C7E"/>
    <w:rsid w:val="002A2EA5"/>
    <w:rsid w:val="002A32AE"/>
    <w:rsid w:val="002A3E65"/>
    <w:rsid w:val="002A4B50"/>
    <w:rsid w:val="002A4EE0"/>
    <w:rsid w:val="002A53C7"/>
    <w:rsid w:val="002A5F50"/>
    <w:rsid w:val="002A64E5"/>
    <w:rsid w:val="002B0889"/>
    <w:rsid w:val="002B103D"/>
    <w:rsid w:val="002B1AB2"/>
    <w:rsid w:val="002B1EF5"/>
    <w:rsid w:val="002B3121"/>
    <w:rsid w:val="002B3867"/>
    <w:rsid w:val="002B3E7F"/>
    <w:rsid w:val="002B43D8"/>
    <w:rsid w:val="002B479A"/>
    <w:rsid w:val="002B5B43"/>
    <w:rsid w:val="002B639B"/>
    <w:rsid w:val="002B6F0C"/>
    <w:rsid w:val="002B7021"/>
    <w:rsid w:val="002B7FDF"/>
    <w:rsid w:val="002C000F"/>
    <w:rsid w:val="002C0B89"/>
    <w:rsid w:val="002C0E8E"/>
    <w:rsid w:val="002C2824"/>
    <w:rsid w:val="002C2D38"/>
    <w:rsid w:val="002C2F9F"/>
    <w:rsid w:val="002C3278"/>
    <w:rsid w:val="002C4151"/>
    <w:rsid w:val="002C43B1"/>
    <w:rsid w:val="002C4887"/>
    <w:rsid w:val="002C55B8"/>
    <w:rsid w:val="002C66DC"/>
    <w:rsid w:val="002C7C0B"/>
    <w:rsid w:val="002D2942"/>
    <w:rsid w:val="002D5C62"/>
    <w:rsid w:val="002D7046"/>
    <w:rsid w:val="002D7AD1"/>
    <w:rsid w:val="002E05B3"/>
    <w:rsid w:val="002E061F"/>
    <w:rsid w:val="002E115A"/>
    <w:rsid w:val="002E210A"/>
    <w:rsid w:val="002E2500"/>
    <w:rsid w:val="002E445A"/>
    <w:rsid w:val="002E467F"/>
    <w:rsid w:val="002E593B"/>
    <w:rsid w:val="002E5967"/>
    <w:rsid w:val="002E59A7"/>
    <w:rsid w:val="002E62AE"/>
    <w:rsid w:val="002E77A5"/>
    <w:rsid w:val="002E7A6C"/>
    <w:rsid w:val="002E7DCB"/>
    <w:rsid w:val="002F0904"/>
    <w:rsid w:val="002F0ED6"/>
    <w:rsid w:val="002F149A"/>
    <w:rsid w:val="002F171A"/>
    <w:rsid w:val="002F2209"/>
    <w:rsid w:val="002F224B"/>
    <w:rsid w:val="002F2DFC"/>
    <w:rsid w:val="002F38CD"/>
    <w:rsid w:val="002F4CC9"/>
    <w:rsid w:val="002F550E"/>
    <w:rsid w:val="002F558B"/>
    <w:rsid w:val="002F5604"/>
    <w:rsid w:val="002F58A9"/>
    <w:rsid w:val="002F5F1A"/>
    <w:rsid w:val="002F61FA"/>
    <w:rsid w:val="002F7D58"/>
    <w:rsid w:val="003002C1"/>
    <w:rsid w:val="0030079A"/>
    <w:rsid w:val="0030161C"/>
    <w:rsid w:val="00301B1A"/>
    <w:rsid w:val="00302032"/>
    <w:rsid w:val="003037B9"/>
    <w:rsid w:val="00303FEA"/>
    <w:rsid w:val="00304A90"/>
    <w:rsid w:val="00305555"/>
    <w:rsid w:val="003059BB"/>
    <w:rsid w:val="00305AA3"/>
    <w:rsid w:val="00305F16"/>
    <w:rsid w:val="003066A3"/>
    <w:rsid w:val="0030739D"/>
    <w:rsid w:val="0031046F"/>
    <w:rsid w:val="00311BBB"/>
    <w:rsid w:val="00313811"/>
    <w:rsid w:val="00313A5E"/>
    <w:rsid w:val="003150AD"/>
    <w:rsid w:val="00316D1E"/>
    <w:rsid w:val="00320885"/>
    <w:rsid w:val="00322907"/>
    <w:rsid w:val="003240A3"/>
    <w:rsid w:val="003248B7"/>
    <w:rsid w:val="00325C88"/>
    <w:rsid w:val="00326361"/>
    <w:rsid w:val="0032653F"/>
    <w:rsid w:val="00330D87"/>
    <w:rsid w:val="00332134"/>
    <w:rsid w:val="003327EB"/>
    <w:rsid w:val="0033399A"/>
    <w:rsid w:val="0033421D"/>
    <w:rsid w:val="00334A9B"/>
    <w:rsid w:val="00334B85"/>
    <w:rsid w:val="0033502F"/>
    <w:rsid w:val="00336A64"/>
    <w:rsid w:val="00336BAB"/>
    <w:rsid w:val="003404BE"/>
    <w:rsid w:val="00340E9E"/>
    <w:rsid w:val="0034122C"/>
    <w:rsid w:val="00341D6A"/>
    <w:rsid w:val="00341E80"/>
    <w:rsid w:val="00343139"/>
    <w:rsid w:val="00343638"/>
    <w:rsid w:val="00344879"/>
    <w:rsid w:val="00345777"/>
    <w:rsid w:val="003462B5"/>
    <w:rsid w:val="003464D8"/>
    <w:rsid w:val="003478F2"/>
    <w:rsid w:val="00347BFC"/>
    <w:rsid w:val="003513E6"/>
    <w:rsid w:val="00351813"/>
    <w:rsid w:val="00351C46"/>
    <w:rsid w:val="003522BD"/>
    <w:rsid w:val="003526DB"/>
    <w:rsid w:val="003554F7"/>
    <w:rsid w:val="003562D4"/>
    <w:rsid w:val="0035646E"/>
    <w:rsid w:val="00356EBD"/>
    <w:rsid w:val="0035704A"/>
    <w:rsid w:val="00357A2B"/>
    <w:rsid w:val="00360259"/>
    <w:rsid w:val="003605D6"/>
    <w:rsid w:val="00360C1A"/>
    <w:rsid w:val="00360CB1"/>
    <w:rsid w:val="0036169B"/>
    <w:rsid w:val="0036221A"/>
    <w:rsid w:val="0036532D"/>
    <w:rsid w:val="003654C1"/>
    <w:rsid w:val="00367AC4"/>
    <w:rsid w:val="003719E5"/>
    <w:rsid w:val="00371A53"/>
    <w:rsid w:val="003729E9"/>
    <w:rsid w:val="00372FAC"/>
    <w:rsid w:val="00373E63"/>
    <w:rsid w:val="003752A0"/>
    <w:rsid w:val="00375B93"/>
    <w:rsid w:val="0037690F"/>
    <w:rsid w:val="00376D29"/>
    <w:rsid w:val="003771EF"/>
    <w:rsid w:val="00380540"/>
    <w:rsid w:val="00380580"/>
    <w:rsid w:val="0038253E"/>
    <w:rsid w:val="00382704"/>
    <w:rsid w:val="00382818"/>
    <w:rsid w:val="0038350D"/>
    <w:rsid w:val="0038582C"/>
    <w:rsid w:val="00386B9A"/>
    <w:rsid w:val="00386EC4"/>
    <w:rsid w:val="0038701D"/>
    <w:rsid w:val="00387145"/>
    <w:rsid w:val="00387E3A"/>
    <w:rsid w:val="00391CC8"/>
    <w:rsid w:val="003938B1"/>
    <w:rsid w:val="00395758"/>
    <w:rsid w:val="003959AB"/>
    <w:rsid w:val="00396A4D"/>
    <w:rsid w:val="003975CC"/>
    <w:rsid w:val="003A06D9"/>
    <w:rsid w:val="003A0B5B"/>
    <w:rsid w:val="003A368C"/>
    <w:rsid w:val="003A374A"/>
    <w:rsid w:val="003A467A"/>
    <w:rsid w:val="003A74A2"/>
    <w:rsid w:val="003A7B27"/>
    <w:rsid w:val="003B01CD"/>
    <w:rsid w:val="003B02BC"/>
    <w:rsid w:val="003B0ABB"/>
    <w:rsid w:val="003B122F"/>
    <w:rsid w:val="003B1394"/>
    <w:rsid w:val="003B2C45"/>
    <w:rsid w:val="003B2FAA"/>
    <w:rsid w:val="003B3E7F"/>
    <w:rsid w:val="003B53C1"/>
    <w:rsid w:val="003B5788"/>
    <w:rsid w:val="003B6F98"/>
    <w:rsid w:val="003B7FCF"/>
    <w:rsid w:val="003C0319"/>
    <w:rsid w:val="003C049E"/>
    <w:rsid w:val="003C0993"/>
    <w:rsid w:val="003C0C4B"/>
    <w:rsid w:val="003C0F14"/>
    <w:rsid w:val="003C1353"/>
    <w:rsid w:val="003C1679"/>
    <w:rsid w:val="003C1C14"/>
    <w:rsid w:val="003C2B82"/>
    <w:rsid w:val="003C480C"/>
    <w:rsid w:val="003C5C02"/>
    <w:rsid w:val="003C5CBA"/>
    <w:rsid w:val="003C779F"/>
    <w:rsid w:val="003D0E8E"/>
    <w:rsid w:val="003D12EC"/>
    <w:rsid w:val="003D24AC"/>
    <w:rsid w:val="003D297A"/>
    <w:rsid w:val="003D4450"/>
    <w:rsid w:val="003D5372"/>
    <w:rsid w:val="003D5F6E"/>
    <w:rsid w:val="003D6047"/>
    <w:rsid w:val="003D7649"/>
    <w:rsid w:val="003E061F"/>
    <w:rsid w:val="003E07C5"/>
    <w:rsid w:val="003E138D"/>
    <w:rsid w:val="003E1B71"/>
    <w:rsid w:val="003E28D5"/>
    <w:rsid w:val="003E355E"/>
    <w:rsid w:val="003E3582"/>
    <w:rsid w:val="003E3788"/>
    <w:rsid w:val="003E3F62"/>
    <w:rsid w:val="003E6F1F"/>
    <w:rsid w:val="003F1909"/>
    <w:rsid w:val="003F3C70"/>
    <w:rsid w:val="003F47A8"/>
    <w:rsid w:val="003F4EBA"/>
    <w:rsid w:val="003F4FB9"/>
    <w:rsid w:val="003F5A4E"/>
    <w:rsid w:val="003F63D0"/>
    <w:rsid w:val="003F7B64"/>
    <w:rsid w:val="00400F16"/>
    <w:rsid w:val="004018DF"/>
    <w:rsid w:val="00402309"/>
    <w:rsid w:val="004026A6"/>
    <w:rsid w:val="004031F0"/>
    <w:rsid w:val="004035E5"/>
    <w:rsid w:val="00403BC0"/>
    <w:rsid w:val="004046E7"/>
    <w:rsid w:val="00404914"/>
    <w:rsid w:val="0040569A"/>
    <w:rsid w:val="0040576E"/>
    <w:rsid w:val="004072AF"/>
    <w:rsid w:val="00407454"/>
    <w:rsid w:val="00410E9F"/>
    <w:rsid w:val="004124BF"/>
    <w:rsid w:val="00412750"/>
    <w:rsid w:val="0041294C"/>
    <w:rsid w:val="00412A10"/>
    <w:rsid w:val="00413075"/>
    <w:rsid w:val="004131AA"/>
    <w:rsid w:val="00413682"/>
    <w:rsid w:val="00413986"/>
    <w:rsid w:val="00413C43"/>
    <w:rsid w:val="00414BE3"/>
    <w:rsid w:val="004176AB"/>
    <w:rsid w:val="00422E46"/>
    <w:rsid w:val="00424371"/>
    <w:rsid w:val="00424443"/>
    <w:rsid w:val="004306B4"/>
    <w:rsid w:val="004307C4"/>
    <w:rsid w:val="00431434"/>
    <w:rsid w:val="004314D0"/>
    <w:rsid w:val="004314E9"/>
    <w:rsid w:val="004327B1"/>
    <w:rsid w:val="00433586"/>
    <w:rsid w:val="0043398E"/>
    <w:rsid w:val="004349A4"/>
    <w:rsid w:val="004352A6"/>
    <w:rsid w:val="004406BA"/>
    <w:rsid w:val="00444E98"/>
    <w:rsid w:val="00445FCC"/>
    <w:rsid w:val="004461DA"/>
    <w:rsid w:val="00446216"/>
    <w:rsid w:val="00446225"/>
    <w:rsid w:val="00446EB2"/>
    <w:rsid w:val="00447051"/>
    <w:rsid w:val="004473FB"/>
    <w:rsid w:val="00447B06"/>
    <w:rsid w:val="00447F19"/>
    <w:rsid w:val="0045055A"/>
    <w:rsid w:val="00452843"/>
    <w:rsid w:val="0045302A"/>
    <w:rsid w:val="0045456F"/>
    <w:rsid w:val="00455D02"/>
    <w:rsid w:val="00457A12"/>
    <w:rsid w:val="00457DE3"/>
    <w:rsid w:val="004611E1"/>
    <w:rsid w:val="0046238E"/>
    <w:rsid w:val="0046274D"/>
    <w:rsid w:val="004634E1"/>
    <w:rsid w:val="00463A88"/>
    <w:rsid w:val="00464B12"/>
    <w:rsid w:val="004664C3"/>
    <w:rsid w:val="004701E1"/>
    <w:rsid w:val="004703B9"/>
    <w:rsid w:val="0047139E"/>
    <w:rsid w:val="0047149D"/>
    <w:rsid w:val="00471726"/>
    <w:rsid w:val="00471E3E"/>
    <w:rsid w:val="00471F15"/>
    <w:rsid w:val="00473443"/>
    <w:rsid w:val="00473598"/>
    <w:rsid w:val="00473F78"/>
    <w:rsid w:val="00474D4F"/>
    <w:rsid w:val="00475FEA"/>
    <w:rsid w:val="0047661A"/>
    <w:rsid w:val="0048032B"/>
    <w:rsid w:val="0048037E"/>
    <w:rsid w:val="00481763"/>
    <w:rsid w:val="0048177C"/>
    <w:rsid w:val="0048187F"/>
    <w:rsid w:val="00482478"/>
    <w:rsid w:val="00483160"/>
    <w:rsid w:val="00483564"/>
    <w:rsid w:val="00483843"/>
    <w:rsid w:val="0048414E"/>
    <w:rsid w:val="004856DC"/>
    <w:rsid w:val="00485AB4"/>
    <w:rsid w:val="00485FAE"/>
    <w:rsid w:val="0048609E"/>
    <w:rsid w:val="00486A00"/>
    <w:rsid w:val="00487832"/>
    <w:rsid w:val="00487E02"/>
    <w:rsid w:val="00492CFB"/>
    <w:rsid w:val="004932DE"/>
    <w:rsid w:val="00494B82"/>
    <w:rsid w:val="0049568B"/>
    <w:rsid w:val="004963F5"/>
    <w:rsid w:val="004969C2"/>
    <w:rsid w:val="004973F9"/>
    <w:rsid w:val="004977D9"/>
    <w:rsid w:val="004978B5"/>
    <w:rsid w:val="004A0C49"/>
    <w:rsid w:val="004A2EE5"/>
    <w:rsid w:val="004A35B4"/>
    <w:rsid w:val="004A3FDD"/>
    <w:rsid w:val="004A6A07"/>
    <w:rsid w:val="004A6BAC"/>
    <w:rsid w:val="004A70AA"/>
    <w:rsid w:val="004A7511"/>
    <w:rsid w:val="004A7B44"/>
    <w:rsid w:val="004B12D1"/>
    <w:rsid w:val="004B305A"/>
    <w:rsid w:val="004B4386"/>
    <w:rsid w:val="004B4517"/>
    <w:rsid w:val="004B4FF0"/>
    <w:rsid w:val="004B5F13"/>
    <w:rsid w:val="004B79B0"/>
    <w:rsid w:val="004C08F3"/>
    <w:rsid w:val="004C0E18"/>
    <w:rsid w:val="004C129F"/>
    <w:rsid w:val="004C1683"/>
    <w:rsid w:val="004C2FBF"/>
    <w:rsid w:val="004C30D0"/>
    <w:rsid w:val="004C3618"/>
    <w:rsid w:val="004C3ABE"/>
    <w:rsid w:val="004C4690"/>
    <w:rsid w:val="004C7902"/>
    <w:rsid w:val="004D00C7"/>
    <w:rsid w:val="004D0148"/>
    <w:rsid w:val="004D0D94"/>
    <w:rsid w:val="004D1886"/>
    <w:rsid w:val="004D195A"/>
    <w:rsid w:val="004D2398"/>
    <w:rsid w:val="004D2616"/>
    <w:rsid w:val="004D3D58"/>
    <w:rsid w:val="004D46BB"/>
    <w:rsid w:val="004D4B8D"/>
    <w:rsid w:val="004D53CB"/>
    <w:rsid w:val="004D54A5"/>
    <w:rsid w:val="004D56E5"/>
    <w:rsid w:val="004D5E78"/>
    <w:rsid w:val="004D6667"/>
    <w:rsid w:val="004D6C25"/>
    <w:rsid w:val="004E440E"/>
    <w:rsid w:val="004E5940"/>
    <w:rsid w:val="004F00DB"/>
    <w:rsid w:val="004F3E03"/>
    <w:rsid w:val="004F4587"/>
    <w:rsid w:val="004F57A2"/>
    <w:rsid w:val="004F5993"/>
    <w:rsid w:val="004F5E6C"/>
    <w:rsid w:val="004F61DB"/>
    <w:rsid w:val="0050324D"/>
    <w:rsid w:val="005039BF"/>
    <w:rsid w:val="00503D17"/>
    <w:rsid w:val="00505E68"/>
    <w:rsid w:val="00507061"/>
    <w:rsid w:val="005079DF"/>
    <w:rsid w:val="00510D21"/>
    <w:rsid w:val="00510F26"/>
    <w:rsid w:val="00512172"/>
    <w:rsid w:val="005125BA"/>
    <w:rsid w:val="00512A16"/>
    <w:rsid w:val="00513BC9"/>
    <w:rsid w:val="00514AF6"/>
    <w:rsid w:val="005152AA"/>
    <w:rsid w:val="0051699E"/>
    <w:rsid w:val="00516DD8"/>
    <w:rsid w:val="00516FE1"/>
    <w:rsid w:val="005179E1"/>
    <w:rsid w:val="00520988"/>
    <w:rsid w:val="00521F97"/>
    <w:rsid w:val="005224A9"/>
    <w:rsid w:val="00522A51"/>
    <w:rsid w:val="00522E2B"/>
    <w:rsid w:val="00523765"/>
    <w:rsid w:val="00523AFD"/>
    <w:rsid w:val="00525235"/>
    <w:rsid w:val="005253E6"/>
    <w:rsid w:val="00526FAD"/>
    <w:rsid w:val="005275DE"/>
    <w:rsid w:val="0052792B"/>
    <w:rsid w:val="00530121"/>
    <w:rsid w:val="005318BF"/>
    <w:rsid w:val="005318F8"/>
    <w:rsid w:val="005319A9"/>
    <w:rsid w:val="00531B76"/>
    <w:rsid w:val="00532319"/>
    <w:rsid w:val="0053241E"/>
    <w:rsid w:val="005334C6"/>
    <w:rsid w:val="005340BD"/>
    <w:rsid w:val="00534341"/>
    <w:rsid w:val="0053542D"/>
    <w:rsid w:val="0054261A"/>
    <w:rsid w:val="00542B25"/>
    <w:rsid w:val="00544BD1"/>
    <w:rsid w:val="00545A08"/>
    <w:rsid w:val="00545ABC"/>
    <w:rsid w:val="00545DD0"/>
    <w:rsid w:val="005466EC"/>
    <w:rsid w:val="00546F10"/>
    <w:rsid w:val="00546F84"/>
    <w:rsid w:val="00550B1D"/>
    <w:rsid w:val="005529AA"/>
    <w:rsid w:val="005548A0"/>
    <w:rsid w:val="00554EAA"/>
    <w:rsid w:val="005553CB"/>
    <w:rsid w:val="00555614"/>
    <w:rsid w:val="00555F3A"/>
    <w:rsid w:val="005570DF"/>
    <w:rsid w:val="0055762B"/>
    <w:rsid w:val="00557665"/>
    <w:rsid w:val="005602EE"/>
    <w:rsid w:val="0056108B"/>
    <w:rsid w:val="0056255C"/>
    <w:rsid w:val="0056268B"/>
    <w:rsid w:val="00564804"/>
    <w:rsid w:val="00564F2A"/>
    <w:rsid w:val="00566025"/>
    <w:rsid w:val="0057099C"/>
    <w:rsid w:val="00570A3A"/>
    <w:rsid w:val="00570BBD"/>
    <w:rsid w:val="005717EA"/>
    <w:rsid w:val="005723D1"/>
    <w:rsid w:val="005724A6"/>
    <w:rsid w:val="0057267E"/>
    <w:rsid w:val="00572B0C"/>
    <w:rsid w:val="005747A3"/>
    <w:rsid w:val="005749C9"/>
    <w:rsid w:val="005752A7"/>
    <w:rsid w:val="00575A9E"/>
    <w:rsid w:val="00576DA9"/>
    <w:rsid w:val="00577635"/>
    <w:rsid w:val="005778FC"/>
    <w:rsid w:val="00580B4E"/>
    <w:rsid w:val="00580C5F"/>
    <w:rsid w:val="00582482"/>
    <w:rsid w:val="0058305D"/>
    <w:rsid w:val="00583B14"/>
    <w:rsid w:val="00585599"/>
    <w:rsid w:val="00586D1F"/>
    <w:rsid w:val="00587A60"/>
    <w:rsid w:val="00590968"/>
    <w:rsid w:val="005913B0"/>
    <w:rsid w:val="005918D7"/>
    <w:rsid w:val="00592277"/>
    <w:rsid w:val="00593960"/>
    <w:rsid w:val="00595560"/>
    <w:rsid w:val="00595AF4"/>
    <w:rsid w:val="005969C2"/>
    <w:rsid w:val="00596B92"/>
    <w:rsid w:val="00597011"/>
    <w:rsid w:val="005978D0"/>
    <w:rsid w:val="005A03E6"/>
    <w:rsid w:val="005A07C7"/>
    <w:rsid w:val="005A328F"/>
    <w:rsid w:val="005A33DF"/>
    <w:rsid w:val="005A482C"/>
    <w:rsid w:val="005A7300"/>
    <w:rsid w:val="005A7AE7"/>
    <w:rsid w:val="005B0437"/>
    <w:rsid w:val="005B20DA"/>
    <w:rsid w:val="005B2571"/>
    <w:rsid w:val="005B2B79"/>
    <w:rsid w:val="005B2EA1"/>
    <w:rsid w:val="005B47C6"/>
    <w:rsid w:val="005B66E0"/>
    <w:rsid w:val="005B69F0"/>
    <w:rsid w:val="005C10E6"/>
    <w:rsid w:val="005C238C"/>
    <w:rsid w:val="005C285B"/>
    <w:rsid w:val="005C2E8A"/>
    <w:rsid w:val="005C3245"/>
    <w:rsid w:val="005C330E"/>
    <w:rsid w:val="005C3525"/>
    <w:rsid w:val="005C3676"/>
    <w:rsid w:val="005C3B74"/>
    <w:rsid w:val="005C5433"/>
    <w:rsid w:val="005C610A"/>
    <w:rsid w:val="005C6E3D"/>
    <w:rsid w:val="005C72FD"/>
    <w:rsid w:val="005C7554"/>
    <w:rsid w:val="005C7D69"/>
    <w:rsid w:val="005D37A0"/>
    <w:rsid w:val="005D3EF7"/>
    <w:rsid w:val="005D4067"/>
    <w:rsid w:val="005D725A"/>
    <w:rsid w:val="005D7CCE"/>
    <w:rsid w:val="005E0B60"/>
    <w:rsid w:val="005E0C04"/>
    <w:rsid w:val="005E308F"/>
    <w:rsid w:val="005E37EA"/>
    <w:rsid w:val="005E4D10"/>
    <w:rsid w:val="005E5FF4"/>
    <w:rsid w:val="005E7142"/>
    <w:rsid w:val="005E7199"/>
    <w:rsid w:val="005E75A4"/>
    <w:rsid w:val="005F045E"/>
    <w:rsid w:val="005F0487"/>
    <w:rsid w:val="005F0C5A"/>
    <w:rsid w:val="005F176D"/>
    <w:rsid w:val="005F2395"/>
    <w:rsid w:val="005F23E6"/>
    <w:rsid w:val="005F3EC9"/>
    <w:rsid w:val="005F6001"/>
    <w:rsid w:val="005F6FB9"/>
    <w:rsid w:val="00600FE0"/>
    <w:rsid w:val="006011F9"/>
    <w:rsid w:val="00601709"/>
    <w:rsid w:val="00601AC8"/>
    <w:rsid w:val="00602D2B"/>
    <w:rsid w:val="00602FA8"/>
    <w:rsid w:val="00604DD6"/>
    <w:rsid w:val="00605343"/>
    <w:rsid w:val="00605AA0"/>
    <w:rsid w:val="00605FC6"/>
    <w:rsid w:val="00607506"/>
    <w:rsid w:val="00607BBF"/>
    <w:rsid w:val="00610460"/>
    <w:rsid w:val="006105D4"/>
    <w:rsid w:val="00612AF8"/>
    <w:rsid w:val="00612E4C"/>
    <w:rsid w:val="00612F0F"/>
    <w:rsid w:val="00614A3F"/>
    <w:rsid w:val="0061535A"/>
    <w:rsid w:val="006155A3"/>
    <w:rsid w:val="006156EA"/>
    <w:rsid w:val="00615BB5"/>
    <w:rsid w:val="00616193"/>
    <w:rsid w:val="0061754C"/>
    <w:rsid w:val="0062066D"/>
    <w:rsid w:val="00622F12"/>
    <w:rsid w:val="00623CD8"/>
    <w:rsid w:val="00624F12"/>
    <w:rsid w:val="00625067"/>
    <w:rsid w:val="0062537B"/>
    <w:rsid w:val="00626296"/>
    <w:rsid w:val="0062677B"/>
    <w:rsid w:val="00626B5B"/>
    <w:rsid w:val="0062788A"/>
    <w:rsid w:val="00627E29"/>
    <w:rsid w:val="0063123F"/>
    <w:rsid w:val="00631BAA"/>
    <w:rsid w:val="00631C29"/>
    <w:rsid w:val="006323CD"/>
    <w:rsid w:val="006339D2"/>
    <w:rsid w:val="00633AAB"/>
    <w:rsid w:val="00633E20"/>
    <w:rsid w:val="006343E7"/>
    <w:rsid w:val="006361AF"/>
    <w:rsid w:val="0063680B"/>
    <w:rsid w:val="0064056E"/>
    <w:rsid w:val="00641893"/>
    <w:rsid w:val="006419AA"/>
    <w:rsid w:val="00642CE8"/>
    <w:rsid w:val="00644497"/>
    <w:rsid w:val="00644557"/>
    <w:rsid w:val="00646B32"/>
    <w:rsid w:val="00647AE2"/>
    <w:rsid w:val="006501D9"/>
    <w:rsid w:val="0065062C"/>
    <w:rsid w:val="00650B44"/>
    <w:rsid w:val="00651314"/>
    <w:rsid w:val="0065167C"/>
    <w:rsid w:val="00651BDC"/>
    <w:rsid w:val="00652557"/>
    <w:rsid w:val="00652751"/>
    <w:rsid w:val="0065282F"/>
    <w:rsid w:val="00652ED5"/>
    <w:rsid w:val="0065319E"/>
    <w:rsid w:val="00653347"/>
    <w:rsid w:val="00653DBE"/>
    <w:rsid w:val="00653E18"/>
    <w:rsid w:val="006559A6"/>
    <w:rsid w:val="0065762E"/>
    <w:rsid w:val="006607A0"/>
    <w:rsid w:val="00661106"/>
    <w:rsid w:val="00662066"/>
    <w:rsid w:val="00662674"/>
    <w:rsid w:val="0066288A"/>
    <w:rsid w:val="00662B1D"/>
    <w:rsid w:val="00663843"/>
    <w:rsid w:val="00663951"/>
    <w:rsid w:val="00664F44"/>
    <w:rsid w:val="00665370"/>
    <w:rsid w:val="006664A9"/>
    <w:rsid w:val="006671E9"/>
    <w:rsid w:val="00667EB8"/>
    <w:rsid w:val="006700F8"/>
    <w:rsid w:val="006702E5"/>
    <w:rsid w:val="00670E8E"/>
    <w:rsid w:val="00671022"/>
    <w:rsid w:val="00671A04"/>
    <w:rsid w:val="00673407"/>
    <w:rsid w:val="00673C8E"/>
    <w:rsid w:val="006741AB"/>
    <w:rsid w:val="00674633"/>
    <w:rsid w:val="0067509B"/>
    <w:rsid w:val="006751D8"/>
    <w:rsid w:val="00675417"/>
    <w:rsid w:val="00675EB4"/>
    <w:rsid w:val="0067636E"/>
    <w:rsid w:val="006763F4"/>
    <w:rsid w:val="006767C3"/>
    <w:rsid w:val="00676813"/>
    <w:rsid w:val="00676992"/>
    <w:rsid w:val="00676BB9"/>
    <w:rsid w:val="00676E26"/>
    <w:rsid w:val="006774AE"/>
    <w:rsid w:val="0067771E"/>
    <w:rsid w:val="0067775A"/>
    <w:rsid w:val="00677DC2"/>
    <w:rsid w:val="006801D4"/>
    <w:rsid w:val="006808C8"/>
    <w:rsid w:val="006811A8"/>
    <w:rsid w:val="006818BA"/>
    <w:rsid w:val="00681D30"/>
    <w:rsid w:val="00682FD2"/>
    <w:rsid w:val="00683689"/>
    <w:rsid w:val="00684231"/>
    <w:rsid w:val="00685FF6"/>
    <w:rsid w:val="00687102"/>
    <w:rsid w:val="00687B08"/>
    <w:rsid w:val="00690614"/>
    <w:rsid w:val="00690BA5"/>
    <w:rsid w:val="00691866"/>
    <w:rsid w:val="0069344C"/>
    <w:rsid w:val="00693F5B"/>
    <w:rsid w:val="00695D76"/>
    <w:rsid w:val="006968BF"/>
    <w:rsid w:val="0069728D"/>
    <w:rsid w:val="00697887"/>
    <w:rsid w:val="00697DA9"/>
    <w:rsid w:val="006A05B8"/>
    <w:rsid w:val="006A07D7"/>
    <w:rsid w:val="006A0E9E"/>
    <w:rsid w:val="006A1632"/>
    <w:rsid w:val="006A1746"/>
    <w:rsid w:val="006A277C"/>
    <w:rsid w:val="006A476B"/>
    <w:rsid w:val="006A493C"/>
    <w:rsid w:val="006A529E"/>
    <w:rsid w:val="006A751F"/>
    <w:rsid w:val="006B0027"/>
    <w:rsid w:val="006B1E51"/>
    <w:rsid w:val="006B4BF0"/>
    <w:rsid w:val="006B4C2B"/>
    <w:rsid w:val="006B5BD2"/>
    <w:rsid w:val="006B5E86"/>
    <w:rsid w:val="006B6E7B"/>
    <w:rsid w:val="006C124A"/>
    <w:rsid w:val="006C1E52"/>
    <w:rsid w:val="006C1E93"/>
    <w:rsid w:val="006C4B52"/>
    <w:rsid w:val="006C56E6"/>
    <w:rsid w:val="006C5730"/>
    <w:rsid w:val="006C5869"/>
    <w:rsid w:val="006C5D76"/>
    <w:rsid w:val="006C701E"/>
    <w:rsid w:val="006C75CA"/>
    <w:rsid w:val="006C7618"/>
    <w:rsid w:val="006D01A5"/>
    <w:rsid w:val="006D2DA4"/>
    <w:rsid w:val="006D31D3"/>
    <w:rsid w:val="006D5BFE"/>
    <w:rsid w:val="006D7629"/>
    <w:rsid w:val="006D7E3A"/>
    <w:rsid w:val="006E06CA"/>
    <w:rsid w:val="006E0891"/>
    <w:rsid w:val="006E098A"/>
    <w:rsid w:val="006E1246"/>
    <w:rsid w:val="006E1247"/>
    <w:rsid w:val="006E21B5"/>
    <w:rsid w:val="006E2E5E"/>
    <w:rsid w:val="006E343D"/>
    <w:rsid w:val="006E3C9B"/>
    <w:rsid w:val="006E4992"/>
    <w:rsid w:val="006E4F0A"/>
    <w:rsid w:val="006E5381"/>
    <w:rsid w:val="006E64E1"/>
    <w:rsid w:val="006E712E"/>
    <w:rsid w:val="006E7182"/>
    <w:rsid w:val="006E7871"/>
    <w:rsid w:val="006F0455"/>
    <w:rsid w:val="006F1B7C"/>
    <w:rsid w:val="006F2506"/>
    <w:rsid w:val="006F2711"/>
    <w:rsid w:val="006F2E24"/>
    <w:rsid w:val="006F3BE6"/>
    <w:rsid w:val="006F3E8B"/>
    <w:rsid w:val="006F50A2"/>
    <w:rsid w:val="006F5A77"/>
    <w:rsid w:val="006F6C71"/>
    <w:rsid w:val="007028C0"/>
    <w:rsid w:val="007030EF"/>
    <w:rsid w:val="00704439"/>
    <w:rsid w:val="00704AD9"/>
    <w:rsid w:val="0070545D"/>
    <w:rsid w:val="0070631A"/>
    <w:rsid w:val="007064A2"/>
    <w:rsid w:val="00706929"/>
    <w:rsid w:val="00706B4D"/>
    <w:rsid w:val="0070701E"/>
    <w:rsid w:val="00710405"/>
    <w:rsid w:val="0071084D"/>
    <w:rsid w:val="007111D9"/>
    <w:rsid w:val="007118FE"/>
    <w:rsid w:val="007121FB"/>
    <w:rsid w:val="00712391"/>
    <w:rsid w:val="007148BE"/>
    <w:rsid w:val="00714D2C"/>
    <w:rsid w:val="00715F32"/>
    <w:rsid w:val="0071731E"/>
    <w:rsid w:val="007175E0"/>
    <w:rsid w:val="007176FD"/>
    <w:rsid w:val="00717712"/>
    <w:rsid w:val="0072027F"/>
    <w:rsid w:val="007207DA"/>
    <w:rsid w:val="0072336C"/>
    <w:rsid w:val="00725830"/>
    <w:rsid w:val="00725D0F"/>
    <w:rsid w:val="00726A99"/>
    <w:rsid w:val="00726B7B"/>
    <w:rsid w:val="00727331"/>
    <w:rsid w:val="007276CC"/>
    <w:rsid w:val="007277AD"/>
    <w:rsid w:val="007278C3"/>
    <w:rsid w:val="007303AF"/>
    <w:rsid w:val="00730419"/>
    <w:rsid w:val="007307AF"/>
    <w:rsid w:val="00732467"/>
    <w:rsid w:val="007332DE"/>
    <w:rsid w:val="00734341"/>
    <w:rsid w:val="00735942"/>
    <w:rsid w:val="0073687B"/>
    <w:rsid w:val="00736C20"/>
    <w:rsid w:val="00736EA7"/>
    <w:rsid w:val="007370E7"/>
    <w:rsid w:val="007372E1"/>
    <w:rsid w:val="007404C9"/>
    <w:rsid w:val="00740AFE"/>
    <w:rsid w:val="0074382E"/>
    <w:rsid w:val="00743E60"/>
    <w:rsid w:val="007442A2"/>
    <w:rsid w:val="00744D99"/>
    <w:rsid w:val="00744DF8"/>
    <w:rsid w:val="007459DA"/>
    <w:rsid w:val="00745B25"/>
    <w:rsid w:val="00745EBD"/>
    <w:rsid w:val="00746060"/>
    <w:rsid w:val="00746410"/>
    <w:rsid w:val="007470BD"/>
    <w:rsid w:val="0074724C"/>
    <w:rsid w:val="0075092B"/>
    <w:rsid w:val="00750D2D"/>
    <w:rsid w:val="00751917"/>
    <w:rsid w:val="00753286"/>
    <w:rsid w:val="007539EB"/>
    <w:rsid w:val="00755534"/>
    <w:rsid w:val="007558E0"/>
    <w:rsid w:val="00756044"/>
    <w:rsid w:val="007562A0"/>
    <w:rsid w:val="007568F6"/>
    <w:rsid w:val="0075759D"/>
    <w:rsid w:val="00757703"/>
    <w:rsid w:val="00757B93"/>
    <w:rsid w:val="0076023C"/>
    <w:rsid w:val="00760FD9"/>
    <w:rsid w:val="00761A1B"/>
    <w:rsid w:val="00761ABA"/>
    <w:rsid w:val="00761ECD"/>
    <w:rsid w:val="0076328B"/>
    <w:rsid w:val="00763CE8"/>
    <w:rsid w:val="00763F2E"/>
    <w:rsid w:val="00764E3B"/>
    <w:rsid w:val="0076530E"/>
    <w:rsid w:val="007701B8"/>
    <w:rsid w:val="0077027D"/>
    <w:rsid w:val="00770BA2"/>
    <w:rsid w:val="007728AF"/>
    <w:rsid w:val="0077345E"/>
    <w:rsid w:val="00773BD1"/>
    <w:rsid w:val="00774601"/>
    <w:rsid w:val="00776699"/>
    <w:rsid w:val="00776773"/>
    <w:rsid w:val="00780CA6"/>
    <w:rsid w:val="00780E7E"/>
    <w:rsid w:val="00781443"/>
    <w:rsid w:val="0078277B"/>
    <w:rsid w:val="0078294A"/>
    <w:rsid w:val="00783009"/>
    <w:rsid w:val="00783163"/>
    <w:rsid w:val="007841A2"/>
    <w:rsid w:val="0078431F"/>
    <w:rsid w:val="007854C4"/>
    <w:rsid w:val="007864AB"/>
    <w:rsid w:val="007867A5"/>
    <w:rsid w:val="00790926"/>
    <w:rsid w:val="0079120E"/>
    <w:rsid w:val="007918E0"/>
    <w:rsid w:val="00791B55"/>
    <w:rsid w:val="00791ED8"/>
    <w:rsid w:val="00792FCA"/>
    <w:rsid w:val="00797CAA"/>
    <w:rsid w:val="00797D7C"/>
    <w:rsid w:val="007A0999"/>
    <w:rsid w:val="007A0C96"/>
    <w:rsid w:val="007A0D87"/>
    <w:rsid w:val="007A2D1B"/>
    <w:rsid w:val="007A3307"/>
    <w:rsid w:val="007A44AB"/>
    <w:rsid w:val="007A5ACA"/>
    <w:rsid w:val="007A5EE3"/>
    <w:rsid w:val="007A5F2A"/>
    <w:rsid w:val="007A7033"/>
    <w:rsid w:val="007B010D"/>
    <w:rsid w:val="007B0CD5"/>
    <w:rsid w:val="007B1697"/>
    <w:rsid w:val="007B2257"/>
    <w:rsid w:val="007B2ABB"/>
    <w:rsid w:val="007B2CAD"/>
    <w:rsid w:val="007B45BB"/>
    <w:rsid w:val="007B4B3B"/>
    <w:rsid w:val="007B57CC"/>
    <w:rsid w:val="007B5EDC"/>
    <w:rsid w:val="007B5FE7"/>
    <w:rsid w:val="007B6130"/>
    <w:rsid w:val="007C00E3"/>
    <w:rsid w:val="007C0115"/>
    <w:rsid w:val="007C04B5"/>
    <w:rsid w:val="007C0834"/>
    <w:rsid w:val="007C0C44"/>
    <w:rsid w:val="007C16C7"/>
    <w:rsid w:val="007C1BC4"/>
    <w:rsid w:val="007C1CF8"/>
    <w:rsid w:val="007C3A1C"/>
    <w:rsid w:val="007C4ECD"/>
    <w:rsid w:val="007C58A9"/>
    <w:rsid w:val="007C6447"/>
    <w:rsid w:val="007C676A"/>
    <w:rsid w:val="007C67A3"/>
    <w:rsid w:val="007C72A1"/>
    <w:rsid w:val="007C7336"/>
    <w:rsid w:val="007C7831"/>
    <w:rsid w:val="007D0BE9"/>
    <w:rsid w:val="007D0CFF"/>
    <w:rsid w:val="007D1076"/>
    <w:rsid w:val="007D1558"/>
    <w:rsid w:val="007D2263"/>
    <w:rsid w:val="007D3342"/>
    <w:rsid w:val="007D563B"/>
    <w:rsid w:val="007D5AEC"/>
    <w:rsid w:val="007D635C"/>
    <w:rsid w:val="007D66F4"/>
    <w:rsid w:val="007D76E5"/>
    <w:rsid w:val="007E0131"/>
    <w:rsid w:val="007E1F40"/>
    <w:rsid w:val="007E22BC"/>
    <w:rsid w:val="007E3804"/>
    <w:rsid w:val="007E3B60"/>
    <w:rsid w:val="007E4192"/>
    <w:rsid w:val="007E4273"/>
    <w:rsid w:val="007E705C"/>
    <w:rsid w:val="007E7237"/>
    <w:rsid w:val="007F08D9"/>
    <w:rsid w:val="007F091A"/>
    <w:rsid w:val="007F1086"/>
    <w:rsid w:val="007F1D19"/>
    <w:rsid w:val="007F49B3"/>
    <w:rsid w:val="007F4C35"/>
    <w:rsid w:val="007F5FC4"/>
    <w:rsid w:val="007F687F"/>
    <w:rsid w:val="007F693C"/>
    <w:rsid w:val="007F6F7D"/>
    <w:rsid w:val="007F7D07"/>
    <w:rsid w:val="00800077"/>
    <w:rsid w:val="008001B3"/>
    <w:rsid w:val="008011F0"/>
    <w:rsid w:val="008012AD"/>
    <w:rsid w:val="008019FB"/>
    <w:rsid w:val="00801D2B"/>
    <w:rsid w:val="0080354D"/>
    <w:rsid w:val="00804479"/>
    <w:rsid w:val="0080459E"/>
    <w:rsid w:val="008045EF"/>
    <w:rsid w:val="0080660D"/>
    <w:rsid w:val="008101D1"/>
    <w:rsid w:val="008110F4"/>
    <w:rsid w:val="008115C2"/>
    <w:rsid w:val="00811997"/>
    <w:rsid w:val="00812C6B"/>
    <w:rsid w:val="008136F5"/>
    <w:rsid w:val="008141EF"/>
    <w:rsid w:val="008151CC"/>
    <w:rsid w:val="00816380"/>
    <w:rsid w:val="00816AE1"/>
    <w:rsid w:val="00816C9A"/>
    <w:rsid w:val="00817797"/>
    <w:rsid w:val="00817E34"/>
    <w:rsid w:val="00820395"/>
    <w:rsid w:val="00821421"/>
    <w:rsid w:val="008216A2"/>
    <w:rsid w:val="00821DFC"/>
    <w:rsid w:val="00822071"/>
    <w:rsid w:val="0082246F"/>
    <w:rsid w:val="00822774"/>
    <w:rsid w:val="008227E3"/>
    <w:rsid w:val="00823BD0"/>
    <w:rsid w:val="00825997"/>
    <w:rsid w:val="00825DB4"/>
    <w:rsid w:val="0082605D"/>
    <w:rsid w:val="00826948"/>
    <w:rsid w:val="0083050F"/>
    <w:rsid w:val="008309C3"/>
    <w:rsid w:val="00830F0F"/>
    <w:rsid w:val="00831802"/>
    <w:rsid w:val="00832B0A"/>
    <w:rsid w:val="00832F42"/>
    <w:rsid w:val="00833048"/>
    <w:rsid w:val="0083419E"/>
    <w:rsid w:val="00834C96"/>
    <w:rsid w:val="00834CCA"/>
    <w:rsid w:val="00835474"/>
    <w:rsid w:val="00835A94"/>
    <w:rsid w:val="008361BB"/>
    <w:rsid w:val="00836230"/>
    <w:rsid w:val="008403EE"/>
    <w:rsid w:val="00841553"/>
    <w:rsid w:val="0084221F"/>
    <w:rsid w:val="00842871"/>
    <w:rsid w:val="00842B03"/>
    <w:rsid w:val="008431F9"/>
    <w:rsid w:val="008434AC"/>
    <w:rsid w:val="00843C71"/>
    <w:rsid w:val="0084547E"/>
    <w:rsid w:val="00845BE2"/>
    <w:rsid w:val="00845D29"/>
    <w:rsid w:val="00846BE1"/>
    <w:rsid w:val="0085014B"/>
    <w:rsid w:val="008502DA"/>
    <w:rsid w:val="008506B8"/>
    <w:rsid w:val="00851245"/>
    <w:rsid w:val="0085153F"/>
    <w:rsid w:val="00851596"/>
    <w:rsid w:val="00851A70"/>
    <w:rsid w:val="00851F82"/>
    <w:rsid w:val="00852077"/>
    <w:rsid w:val="008531D4"/>
    <w:rsid w:val="0085451C"/>
    <w:rsid w:val="0085458F"/>
    <w:rsid w:val="00856438"/>
    <w:rsid w:val="00857596"/>
    <w:rsid w:val="008619AF"/>
    <w:rsid w:val="00861AD6"/>
    <w:rsid w:val="00861B90"/>
    <w:rsid w:val="00865017"/>
    <w:rsid w:val="00865C11"/>
    <w:rsid w:val="00867476"/>
    <w:rsid w:val="00867D78"/>
    <w:rsid w:val="00870366"/>
    <w:rsid w:val="0087141E"/>
    <w:rsid w:val="00871659"/>
    <w:rsid w:val="00871D2A"/>
    <w:rsid w:val="008724B6"/>
    <w:rsid w:val="0087401C"/>
    <w:rsid w:val="008741B9"/>
    <w:rsid w:val="008748C7"/>
    <w:rsid w:val="00875B8C"/>
    <w:rsid w:val="008764F3"/>
    <w:rsid w:val="0087670A"/>
    <w:rsid w:val="008767FE"/>
    <w:rsid w:val="008769B5"/>
    <w:rsid w:val="008771AD"/>
    <w:rsid w:val="008779EF"/>
    <w:rsid w:val="00881152"/>
    <w:rsid w:val="00881D37"/>
    <w:rsid w:val="00883756"/>
    <w:rsid w:val="00884763"/>
    <w:rsid w:val="00884B49"/>
    <w:rsid w:val="0088618A"/>
    <w:rsid w:val="008861A2"/>
    <w:rsid w:val="008869C9"/>
    <w:rsid w:val="008876F0"/>
    <w:rsid w:val="00890E8B"/>
    <w:rsid w:val="00890F00"/>
    <w:rsid w:val="00891353"/>
    <w:rsid w:val="00892690"/>
    <w:rsid w:val="00894A63"/>
    <w:rsid w:val="00895AEB"/>
    <w:rsid w:val="00896998"/>
    <w:rsid w:val="00897E1A"/>
    <w:rsid w:val="008A0055"/>
    <w:rsid w:val="008A050C"/>
    <w:rsid w:val="008A0691"/>
    <w:rsid w:val="008A0CC6"/>
    <w:rsid w:val="008A1C2D"/>
    <w:rsid w:val="008A2ABA"/>
    <w:rsid w:val="008A3299"/>
    <w:rsid w:val="008A3DB9"/>
    <w:rsid w:val="008A51F9"/>
    <w:rsid w:val="008A697A"/>
    <w:rsid w:val="008A748C"/>
    <w:rsid w:val="008A7F6A"/>
    <w:rsid w:val="008B0094"/>
    <w:rsid w:val="008B10A3"/>
    <w:rsid w:val="008B2BA5"/>
    <w:rsid w:val="008B2C61"/>
    <w:rsid w:val="008B2DEC"/>
    <w:rsid w:val="008B4892"/>
    <w:rsid w:val="008B492F"/>
    <w:rsid w:val="008B523B"/>
    <w:rsid w:val="008B58EA"/>
    <w:rsid w:val="008C0CF8"/>
    <w:rsid w:val="008C2879"/>
    <w:rsid w:val="008C2E18"/>
    <w:rsid w:val="008C3066"/>
    <w:rsid w:val="008C3382"/>
    <w:rsid w:val="008C385F"/>
    <w:rsid w:val="008C3948"/>
    <w:rsid w:val="008C4A2E"/>
    <w:rsid w:val="008C669E"/>
    <w:rsid w:val="008C6C24"/>
    <w:rsid w:val="008C78B6"/>
    <w:rsid w:val="008D0992"/>
    <w:rsid w:val="008D3674"/>
    <w:rsid w:val="008D422F"/>
    <w:rsid w:val="008D43FA"/>
    <w:rsid w:val="008D44DD"/>
    <w:rsid w:val="008D5AF5"/>
    <w:rsid w:val="008D5B34"/>
    <w:rsid w:val="008E0734"/>
    <w:rsid w:val="008E1C3C"/>
    <w:rsid w:val="008E1FDD"/>
    <w:rsid w:val="008E2080"/>
    <w:rsid w:val="008E2608"/>
    <w:rsid w:val="008E2622"/>
    <w:rsid w:val="008E35B4"/>
    <w:rsid w:val="008E3E6E"/>
    <w:rsid w:val="008E3F87"/>
    <w:rsid w:val="008E6FE2"/>
    <w:rsid w:val="008E70D6"/>
    <w:rsid w:val="008E74F4"/>
    <w:rsid w:val="008E7536"/>
    <w:rsid w:val="008E77B6"/>
    <w:rsid w:val="008F0376"/>
    <w:rsid w:val="008F14F9"/>
    <w:rsid w:val="008F1E78"/>
    <w:rsid w:val="008F26B1"/>
    <w:rsid w:val="008F2985"/>
    <w:rsid w:val="008F4D5D"/>
    <w:rsid w:val="008F64C4"/>
    <w:rsid w:val="008F6B56"/>
    <w:rsid w:val="00902DF3"/>
    <w:rsid w:val="00903009"/>
    <w:rsid w:val="0090319D"/>
    <w:rsid w:val="009036AE"/>
    <w:rsid w:val="009043FC"/>
    <w:rsid w:val="009049DD"/>
    <w:rsid w:val="00905005"/>
    <w:rsid w:val="00905D55"/>
    <w:rsid w:val="0091142D"/>
    <w:rsid w:val="009142A2"/>
    <w:rsid w:val="00914343"/>
    <w:rsid w:val="009150FD"/>
    <w:rsid w:val="009162AF"/>
    <w:rsid w:val="00916AB4"/>
    <w:rsid w:val="0091794F"/>
    <w:rsid w:val="00921681"/>
    <w:rsid w:val="0092406A"/>
    <w:rsid w:val="00925994"/>
    <w:rsid w:val="0092685C"/>
    <w:rsid w:val="00927320"/>
    <w:rsid w:val="00931CBC"/>
    <w:rsid w:val="00932BF8"/>
    <w:rsid w:val="00933DB7"/>
    <w:rsid w:val="00934039"/>
    <w:rsid w:val="00934A63"/>
    <w:rsid w:val="009356D3"/>
    <w:rsid w:val="00937389"/>
    <w:rsid w:val="00937AB8"/>
    <w:rsid w:val="00940B79"/>
    <w:rsid w:val="0094317E"/>
    <w:rsid w:val="009434A6"/>
    <w:rsid w:val="00943837"/>
    <w:rsid w:val="009438D1"/>
    <w:rsid w:val="00943B8E"/>
    <w:rsid w:val="00944C62"/>
    <w:rsid w:val="00945449"/>
    <w:rsid w:val="00946D31"/>
    <w:rsid w:val="00947E07"/>
    <w:rsid w:val="00950487"/>
    <w:rsid w:val="00951B4D"/>
    <w:rsid w:val="00951BD9"/>
    <w:rsid w:val="00952213"/>
    <w:rsid w:val="0095261A"/>
    <w:rsid w:val="00952EB3"/>
    <w:rsid w:val="0095466C"/>
    <w:rsid w:val="00955600"/>
    <w:rsid w:val="00955A0C"/>
    <w:rsid w:val="00956344"/>
    <w:rsid w:val="00956656"/>
    <w:rsid w:val="00960A36"/>
    <w:rsid w:val="00961225"/>
    <w:rsid w:val="0096139B"/>
    <w:rsid w:val="00961C7C"/>
    <w:rsid w:val="009639F1"/>
    <w:rsid w:val="00963DD7"/>
    <w:rsid w:val="00963F91"/>
    <w:rsid w:val="009647A7"/>
    <w:rsid w:val="009648F7"/>
    <w:rsid w:val="00964EA1"/>
    <w:rsid w:val="00965D21"/>
    <w:rsid w:val="009674BB"/>
    <w:rsid w:val="00967B18"/>
    <w:rsid w:val="00967BAB"/>
    <w:rsid w:val="00967D03"/>
    <w:rsid w:val="00967D1E"/>
    <w:rsid w:val="009714C7"/>
    <w:rsid w:val="009716F5"/>
    <w:rsid w:val="009719D1"/>
    <w:rsid w:val="00971B82"/>
    <w:rsid w:val="00971F5F"/>
    <w:rsid w:val="00973F96"/>
    <w:rsid w:val="0097442C"/>
    <w:rsid w:val="009745C7"/>
    <w:rsid w:val="009759C8"/>
    <w:rsid w:val="00975F0B"/>
    <w:rsid w:val="009763F8"/>
    <w:rsid w:val="00976732"/>
    <w:rsid w:val="00976F49"/>
    <w:rsid w:val="00977302"/>
    <w:rsid w:val="009779A9"/>
    <w:rsid w:val="0098273B"/>
    <w:rsid w:val="00982B51"/>
    <w:rsid w:val="00982C5C"/>
    <w:rsid w:val="009832D2"/>
    <w:rsid w:val="009835AF"/>
    <w:rsid w:val="00984773"/>
    <w:rsid w:val="00985110"/>
    <w:rsid w:val="009869FF"/>
    <w:rsid w:val="00990350"/>
    <w:rsid w:val="00991B3A"/>
    <w:rsid w:val="009920B0"/>
    <w:rsid w:val="00992401"/>
    <w:rsid w:val="00992A35"/>
    <w:rsid w:val="00992D43"/>
    <w:rsid w:val="0099339B"/>
    <w:rsid w:val="0099607C"/>
    <w:rsid w:val="00997400"/>
    <w:rsid w:val="00997B91"/>
    <w:rsid w:val="00997C91"/>
    <w:rsid w:val="009A001C"/>
    <w:rsid w:val="009A0486"/>
    <w:rsid w:val="009A39B0"/>
    <w:rsid w:val="009A4C19"/>
    <w:rsid w:val="009A5053"/>
    <w:rsid w:val="009A61FB"/>
    <w:rsid w:val="009A6E06"/>
    <w:rsid w:val="009A76C7"/>
    <w:rsid w:val="009A7DE4"/>
    <w:rsid w:val="009B0014"/>
    <w:rsid w:val="009B1396"/>
    <w:rsid w:val="009B3503"/>
    <w:rsid w:val="009B4AF0"/>
    <w:rsid w:val="009B6943"/>
    <w:rsid w:val="009B7CCF"/>
    <w:rsid w:val="009C03DC"/>
    <w:rsid w:val="009C11C9"/>
    <w:rsid w:val="009C25BC"/>
    <w:rsid w:val="009C2BB7"/>
    <w:rsid w:val="009C39F0"/>
    <w:rsid w:val="009C4CC9"/>
    <w:rsid w:val="009C5E2E"/>
    <w:rsid w:val="009C61CE"/>
    <w:rsid w:val="009D1439"/>
    <w:rsid w:val="009D1A44"/>
    <w:rsid w:val="009D22AA"/>
    <w:rsid w:val="009D3840"/>
    <w:rsid w:val="009D4A67"/>
    <w:rsid w:val="009D6CDE"/>
    <w:rsid w:val="009D749C"/>
    <w:rsid w:val="009D7819"/>
    <w:rsid w:val="009D7B53"/>
    <w:rsid w:val="009D7B88"/>
    <w:rsid w:val="009E004D"/>
    <w:rsid w:val="009E1618"/>
    <w:rsid w:val="009E3009"/>
    <w:rsid w:val="009E35D4"/>
    <w:rsid w:val="009E5A15"/>
    <w:rsid w:val="009E748F"/>
    <w:rsid w:val="009E7BE1"/>
    <w:rsid w:val="009E7C7B"/>
    <w:rsid w:val="009F3A69"/>
    <w:rsid w:val="009F5865"/>
    <w:rsid w:val="009F5E18"/>
    <w:rsid w:val="009F619F"/>
    <w:rsid w:val="009F7A63"/>
    <w:rsid w:val="00A00E50"/>
    <w:rsid w:val="00A00EC8"/>
    <w:rsid w:val="00A01073"/>
    <w:rsid w:val="00A0370F"/>
    <w:rsid w:val="00A03955"/>
    <w:rsid w:val="00A04245"/>
    <w:rsid w:val="00A0442D"/>
    <w:rsid w:val="00A049AA"/>
    <w:rsid w:val="00A05B57"/>
    <w:rsid w:val="00A06010"/>
    <w:rsid w:val="00A0698F"/>
    <w:rsid w:val="00A07F5B"/>
    <w:rsid w:val="00A07FA8"/>
    <w:rsid w:val="00A1000A"/>
    <w:rsid w:val="00A1034C"/>
    <w:rsid w:val="00A108CB"/>
    <w:rsid w:val="00A10DCB"/>
    <w:rsid w:val="00A10E34"/>
    <w:rsid w:val="00A1171D"/>
    <w:rsid w:val="00A118A2"/>
    <w:rsid w:val="00A11E15"/>
    <w:rsid w:val="00A11FBA"/>
    <w:rsid w:val="00A120E0"/>
    <w:rsid w:val="00A136FE"/>
    <w:rsid w:val="00A13BFD"/>
    <w:rsid w:val="00A13C40"/>
    <w:rsid w:val="00A13DF9"/>
    <w:rsid w:val="00A14509"/>
    <w:rsid w:val="00A150BF"/>
    <w:rsid w:val="00A1586F"/>
    <w:rsid w:val="00A15972"/>
    <w:rsid w:val="00A15A72"/>
    <w:rsid w:val="00A15B81"/>
    <w:rsid w:val="00A17436"/>
    <w:rsid w:val="00A201FB"/>
    <w:rsid w:val="00A20A1C"/>
    <w:rsid w:val="00A22736"/>
    <w:rsid w:val="00A22FBF"/>
    <w:rsid w:val="00A236CB"/>
    <w:rsid w:val="00A23D48"/>
    <w:rsid w:val="00A24B07"/>
    <w:rsid w:val="00A25B2A"/>
    <w:rsid w:val="00A260D6"/>
    <w:rsid w:val="00A265D6"/>
    <w:rsid w:val="00A26A6E"/>
    <w:rsid w:val="00A26B8B"/>
    <w:rsid w:val="00A2715E"/>
    <w:rsid w:val="00A273A6"/>
    <w:rsid w:val="00A30216"/>
    <w:rsid w:val="00A305BE"/>
    <w:rsid w:val="00A305F4"/>
    <w:rsid w:val="00A30C4A"/>
    <w:rsid w:val="00A317CB"/>
    <w:rsid w:val="00A32EDF"/>
    <w:rsid w:val="00A3551D"/>
    <w:rsid w:val="00A35805"/>
    <w:rsid w:val="00A365AE"/>
    <w:rsid w:val="00A36BDF"/>
    <w:rsid w:val="00A40848"/>
    <w:rsid w:val="00A41B06"/>
    <w:rsid w:val="00A42A96"/>
    <w:rsid w:val="00A432F5"/>
    <w:rsid w:val="00A443A6"/>
    <w:rsid w:val="00A445C5"/>
    <w:rsid w:val="00A447C8"/>
    <w:rsid w:val="00A4583D"/>
    <w:rsid w:val="00A45973"/>
    <w:rsid w:val="00A472E8"/>
    <w:rsid w:val="00A5040A"/>
    <w:rsid w:val="00A508D2"/>
    <w:rsid w:val="00A50B07"/>
    <w:rsid w:val="00A51BDE"/>
    <w:rsid w:val="00A56151"/>
    <w:rsid w:val="00A574FE"/>
    <w:rsid w:val="00A61280"/>
    <w:rsid w:val="00A61C67"/>
    <w:rsid w:val="00A62029"/>
    <w:rsid w:val="00A63F6C"/>
    <w:rsid w:val="00A64F2D"/>
    <w:rsid w:val="00A65233"/>
    <w:rsid w:val="00A6525B"/>
    <w:rsid w:val="00A658AB"/>
    <w:rsid w:val="00A668AC"/>
    <w:rsid w:val="00A67414"/>
    <w:rsid w:val="00A70908"/>
    <w:rsid w:val="00A711C2"/>
    <w:rsid w:val="00A711EE"/>
    <w:rsid w:val="00A72548"/>
    <w:rsid w:val="00A7301E"/>
    <w:rsid w:val="00A73153"/>
    <w:rsid w:val="00A73D78"/>
    <w:rsid w:val="00A74A3E"/>
    <w:rsid w:val="00A74D5F"/>
    <w:rsid w:val="00A753B2"/>
    <w:rsid w:val="00A754DB"/>
    <w:rsid w:val="00A773DC"/>
    <w:rsid w:val="00A777C6"/>
    <w:rsid w:val="00A77B48"/>
    <w:rsid w:val="00A8090F"/>
    <w:rsid w:val="00A810AB"/>
    <w:rsid w:val="00A8148A"/>
    <w:rsid w:val="00A81668"/>
    <w:rsid w:val="00A818E5"/>
    <w:rsid w:val="00A82959"/>
    <w:rsid w:val="00A82E1D"/>
    <w:rsid w:val="00A82EB6"/>
    <w:rsid w:val="00A83523"/>
    <w:rsid w:val="00A836DF"/>
    <w:rsid w:val="00A8539A"/>
    <w:rsid w:val="00A858F0"/>
    <w:rsid w:val="00A86A55"/>
    <w:rsid w:val="00A87568"/>
    <w:rsid w:val="00A87B72"/>
    <w:rsid w:val="00A90274"/>
    <w:rsid w:val="00A9212D"/>
    <w:rsid w:val="00A928F1"/>
    <w:rsid w:val="00A93487"/>
    <w:rsid w:val="00A93830"/>
    <w:rsid w:val="00AA002B"/>
    <w:rsid w:val="00AA1F95"/>
    <w:rsid w:val="00AA4FE8"/>
    <w:rsid w:val="00AA5208"/>
    <w:rsid w:val="00AA54FB"/>
    <w:rsid w:val="00AA6098"/>
    <w:rsid w:val="00AA7F99"/>
    <w:rsid w:val="00AB0ECB"/>
    <w:rsid w:val="00AB198B"/>
    <w:rsid w:val="00AB260A"/>
    <w:rsid w:val="00AB31F4"/>
    <w:rsid w:val="00AB5834"/>
    <w:rsid w:val="00AB5A6E"/>
    <w:rsid w:val="00AB7437"/>
    <w:rsid w:val="00AB7535"/>
    <w:rsid w:val="00AB75B2"/>
    <w:rsid w:val="00AB79EF"/>
    <w:rsid w:val="00AC10E6"/>
    <w:rsid w:val="00AC11D3"/>
    <w:rsid w:val="00AC2344"/>
    <w:rsid w:val="00AC3754"/>
    <w:rsid w:val="00AC5395"/>
    <w:rsid w:val="00AC5848"/>
    <w:rsid w:val="00AC585A"/>
    <w:rsid w:val="00AC6815"/>
    <w:rsid w:val="00AC6CF7"/>
    <w:rsid w:val="00AC7B38"/>
    <w:rsid w:val="00AD0671"/>
    <w:rsid w:val="00AD0D28"/>
    <w:rsid w:val="00AD158C"/>
    <w:rsid w:val="00AD1E8C"/>
    <w:rsid w:val="00AD3B8F"/>
    <w:rsid w:val="00AD4302"/>
    <w:rsid w:val="00AD4B5D"/>
    <w:rsid w:val="00AD57F5"/>
    <w:rsid w:val="00AD6D4F"/>
    <w:rsid w:val="00AD749C"/>
    <w:rsid w:val="00AE0541"/>
    <w:rsid w:val="00AE0D83"/>
    <w:rsid w:val="00AE10C4"/>
    <w:rsid w:val="00AE20CD"/>
    <w:rsid w:val="00AE26E2"/>
    <w:rsid w:val="00AE368E"/>
    <w:rsid w:val="00AE3BAE"/>
    <w:rsid w:val="00AE647B"/>
    <w:rsid w:val="00AE6F1C"/>
    <w:rsid w:val="00AE7AE6"/>
    <w:rsid w:val="00AF0B8B"/>
    <w:rsid w:val="00AF3C35"/>
    <w:rsid w:val="00AF3EFE"/>
    <w:rsid w:val="00AF4BF8"/>
    <w:rsid w:val="00AF4D87"/>
    <w:rsid w:val="00AF5713"/>
    <w:rsid w:val="00AF5B4F"/>
    <w:rsid w:val="00AF63FC"/>
    <w:rsid w:val="00AF7E90"/>
    <w:rsid w:val="00B003A3"/>
    <w:rsid w:val="00B00A56"/>
    <w:rsid w:val="00B026A1"/>
    <w:rsid w:val="00B02F5E"/>
    <w:rsid w:val="00B0325F"/>
    <w:rsid w:val="00B032E8"/>
    <w:rsid w:val="00B050F7"/>
    <w:rsid w:val="00B06253"/>
    <w:rsid w:val="00B07483"/>
    <w:rsid w:val="00B07A30"/>
    <w:rsid w:val="00B07E11"/>
    <w:rsid w:val="00B10601"/>
    <w:rsid w:val="00B11B10"/>
    <w:rsid w:val="00B1238F"/>
    <w:rsid w:val="00B1321F"/>
    <w:rsid w:val="00B1364B"/>
    <w:rsid w:val="00B13F25"/>
    <w:rsid w:val="00B13FB5"/>
    <w:rsid w:val="00B164F6"/>
    <w:rsid w:val="00B16CA0"/>
    <w:rsid w:val="00B174F1"/>
    <w:rsid w:val="00B178A9"/>
    <w:rsid w:val="00B17C29"/>
    <w:rsid w:val="00B2121E"/>
    <w:rsid w:val="00B219FC"/>
    <w:rsid w:val="00B21BF2"/>
    <w:rsid w:val="00B22197"/>
    <w:rsid w:val="00B229B3"/>
    <w:rsid w:val="00B2321D"/>
    <w:rsid w:val="00B2559A"/>
    <w:rsid w:val="00B26D2B"/>
    <w:rsid w:val="00B26FF3"/>
    <w:rsid w:val="00B27728"/>
    <w:rsid w:val="00B27D40"/>
    <w:rsid w:val="00B312FA"/>
    <w:rsid w:val="00B3189E"/>
    <w:rsid w:val="00B318C8"/>
    <w:rsid w:val="00B327FB"/>
    <w:rsid w:val="00B348C3"/>
    <w:rsid w:val="00B34C07"/>
    <w:rsid w:val="00B35E46"/>
    <w:rsid w:val="00B36420"/>
    <w:rsid w:val="00B370FE"/>
    <w:rsid w:val="00B37A38"/>
    <w:rsid w:val="00B40396"/>
    <w:rsid w:val="00B42F9C"/>
    <w:rsid w:val="00B44693"/>
    <w:rsid w:val="00B44C11"/>
    <w:rsid w:val="00B45851"/>
    <w:rsid w:val="00B4735A"/>
    <w:rsid w:val="00B4759F"/>
    <w:rsid w:val="00B47FF9"/>
    <w:rsid w:val="00B5010D"/>
    <w:rsid w:val="00B50776"/>
    <w:rsid w:val="00B508EA"/>
    <w:rsid w:val="00B509E9"/>
    <w:rsid w:val="00B50A3A"/>
    <w:rsid w:val="00B512E2"/>
    <w:rsid w:val="00B513C6"/>
    <w:rsid w:val="00B5152B"/>
    <w:rsid w:val="00B51B95"/>
    <w:rsid w:val="00B51DCC"/>
    <w:rsid w:val="00B52498"/>
    <w:rsid w:val="00B52B88"/>
    <w:rsid w:val="00B53752"/>
    <w:rsid w:val="00B53DCA"/>
    <w:rsid w:val="00B544CC"/>
    <w:rsid w:val="00B54CB4"/>
    <w:rsid w:val="00B55122"/>
    <w:rsid w:val="00B551B5"/>
    <w:rsid w:val="00B553D5"/>
    <w:rsid w:val="00B55887"/>
    <w:rsid w:val="00B574E3"/>
    <w:rsid w:val="00B60833"/>
    <w:rsid w:val="00B6157B"/>
    <w:rsid w:val="00B63109"/>
    <w:rsid w:val="00B6408E"/>
    <w:rsid w:val="00B6438B"/>
    <w:rsid w:val="00B659D0"/>
    <w:rsid w:val="00B677CC"/>
    <w:rsid w:val="00B70F87"/>
    <w:rsid w:val="00B70FA9"/>
    <w:rsid w:val="00B71147"/>
    <w:rsid w:val="00B715F4"/>
    <w:rsid w:val="00B72663"/>
    <w:rsid w:val="00B72847"/>
    <w:rsid w:val="00B73464"/>
    <w:rsid w:val="00B734D2"/>
    <w:rsid w:val="00B73D16"/>
    <w:rsid w:val="00B73DA9"/>
    <w:rsid w:val="00B7420A"/>
    <w:rsid w:val="00B7427B"/>
    <w:rsid w:val="00B746FC"/>
    <w:rsid w:val="00B75E63"/>
    <w:rsid w:val="00B765A0"/>
    <w:rsid w:val="00B76B64"/>
    <w:rsid w:val="00B804CD"/>
    <w:rsid w:val="00B80A74"/>
    <w:rsid w:val="00B80D14"/>
    <w:rsid w:val="00B81A29"/>
    <w:rsid w:val="00B81E0F"/>
    <w:rsid w:val="00B81E5A"/>
    <w:rsid w:val="00B82AAB"/>
    <w:rsid w:val="00B82E06"/>
    <w:rsid w:val="00B84C46"/>
    <w:rsid w:val="00B84FAF"/>
    <w:rsid w:val="00B850ED"/>
    <w:rsid w:val="00B86F5F"/>
    <w:rsid w:val="00B8743B"/>
    <w:rsid w:val="00B87441"/>
    <w:rsid w:val="00B90048"/>
    <w:rsid w:val="00B94001"/>
    <w:rsid w:val="00B95D5D"/>
    <w:rsid w:val="00B961A5"/>
    <w:rsid w:val="00B97C52"/>
    <w:rsid w:val="00B97F87"/>
    <w:rsid w:val="00BA05F6"/>
    <w:rsid w:val="00BA095E"/>
    <w:rsid w:val="00BA11E3"/>
    <w:rsid w:val="00BA3AA2"/>
    <w:rsid w:val="00BA5D1A"/>
    <w:rsid w:val="00BB01E6"/>
    <w:rsid w:val="00BB2187"/>
    <w:rsid w:val="00BB3AF2"/>
    <w:rsid w:val="00BB460D"/>
    <w:rsid w:val="00BB5E55"/>
    <w:rsid w:val="00BB60C2"/>
    <w:rsid w:val="00BB7B30"/>
    <w:rsid w:val="00BC0F92"/>
    <w:rsid w:val="00BC1261"/>
    <w:rsid w:val="00BC29C7"/>
    <w:rsid w:val="00BC4F85"/>
    <w:rsid w:val="00BC53DB"/>
    <w:rsid w:val="00BC5FF1"/>
    <w:rsid w:val="00BC6A71"/>
    <w:rsid w:val="00BC6DF2"/>
    <w:rsid w:val="00BD0A5E"/>
    <w:rsid w:val="00BD0F4D"/>
    <w:rsid w:val="00BD1386"/>
    <w:rsid w:val="00BD294F"/>
    <w:rsid w:val="00BD2AF1"/>
    <w:rsid w:val="00BD33E1"/>
    <w:rsid w:val="00BD3B54"/>
    <w:rsid w:val="00BD49AF"/>
    <w:rsid w:val="00BD532D"/>
    <w:rsid w:val="00BD5835"/>
    <w:rsid w:val="00BD5A5E"/>
    <w:rsid w:val="00BD5EF7"/>
    <w:rsid w:val="00BD6248"/>
    <w:rsid w:val="00BD6F2E"/>
    <w:rsid w:val="00BD6FB3"/>
    <w:rsid w:val="00BD7127"/>
    <w:rsid w:val="00BD71B4"/>
    <w:rsid w:val="00BE1292"/>
    <w:rsid w:val="00BE139E"/>
    <w:rsid w:val="00BE1757"/>
    <w:rsid w:val="00BE1759"/>
    <w:rsid w:val="00BE2860"/>
    <w:rsid w:val="00BE3A26"/>
    <w:rsid w:val="00BE4AEF"/>
    <w:rsid w:val="00BE7F07"/>
    <w:rsid w:val="00BF1DB4"/>
    <w:rsid w:val="00BF2724"/>
    <w:rsid w:val="00BF3AE6"/>
    <w:rsid w:val="00BF5341"/>
    <w:rsid w:val="00BF5913"/>
    <w:rsid w:val="00BF5D82"/>
    <w:rsid w:val="00BF6445"/>
    <w:rsid w:val="00BF69F4"/>
    <w:rsid w:val="00C00166"/>
    <w:rsid w:val="00C01DF4"/>
    <w:rsid w:val="00C024DB"/>
    <w:rsid w:val="00C02BB3"/>
    <w:rsid w:val="00C03419"/>
    <w:rsid w:val="00C0398E"/>
    <w:rsid w:val="00C03E50"/>
    <w:rsid w:val="00C04607"/>
    <w:rsid w:val="00C05AC8"/>
    <w:rsid w:val="00C05D1A"/>
    <w:rsid w:val="00C06420"/>
    <w:rsid w:val="00C06980"/>
    <w:rsid w:val="00C071BE"/>
    <w:rsid w:val="00C120A7"/>
    <w:rsid w:val="00C13856"/>
    <w:rsid w:val="00C13C4C"/>
    <w:rsid w:val="00C14B02"/>
    <w:rsid w:val="00C15175"/>
    <w:rsid w:val="00C155E0"/>
    <w:rsid w:val="00C16432"/>
    <w:rsid w:val="00C1697E"/>
    <w:rsid w:val="00C1724D"/>
    <w:rsid w:val="00C1791D"/>
    <w:rsid w:val="00C212EC"/>
    <w:rsid w:val="00C214FB"/>
    <w:rsid w:val="00C21781"/>
    <w:rsid w:val="00C21DDD"/>
    <w:rsid w:val="00C22B5A"/>
    <w:rsid w:val="00C22F0D"/>
    <w:rsid w:val="00C24841"/>
    <w:rsid w:val="00C24A8C"/>
    <w:rsid w:val="00C2531A"/>
    <w:rsid w:val="00C2691E"/>
    <w:rsid w:val="00C26EC0"/>
    <w:rsid w:val="00C27E67"/>
    <w:rsid w:val="00C33662"/>
    <w:rsid w:val="00C33E55"/>
    <w:rsid w:val="00C34668"/>
    <w:rsid w:val="00C353D0"/>
    <w:rsid w:val="00C35A90"/>
    <w:rsid w:val="00C360C8"/>
    <w:rsid w:val="00C36521"/>
    <w:rsid w:val="00C37CFC"/>
    <w:rsid w:val="00C40022"/>
    <w:rsid w:val="00C40E74"/>
    <w:rsid w:val="00C421DB"/>
    <w:rsid w:val="00C434C7"/>
    <w:rsid w:val="00C43AC9"/>
    <w:rsid w:val="00C50F76"/>
    <w:rsid w:val="00C51FB0"/>
    <w:rsid w:val="00C52697"/>
    <w:rsid w:val="00C52B20"/>
    <w:rsid w:val="00C56E5E"/>
    <w:rsid w:val="00C57023"/>
    <w:rsid w:val="00C570CA"/>
    <w:rsid w:val="00C5747C"/>
    <w:rsid w:val="00C61427"/>
    <w:rsid w:val="00C6200F"/>
    <w:rsid w:val="00C62B98"/>
    <w:rsid w:val="00C63441"/>
    <w:rsid w:val="00C63C47"/>
    <w:rsid w:val="00C647CE"/>
    <w:rsid w:val="00C661C6"/>
    <w:rsid w:val="00C66BCC"/>
    <w:rsid w:val="00C66C60"/>
    <w:rsid w:val="00C66DF0"/>
    <w:rsid w:val="00C67868"/>
    <w:rsid w:val="00C6787A"/>
    <w:rsid w:val="00C67D52"/>
    <w:rsid w:val="00C7082F"/>
    <w:rsid w:val="00C70C79"/>
    <w:rsid w:val="00C7193A"/>
    <w:rsid w:val="00C7220B"/>
    <w:rsid w:val="00C72C8E"/>
    <w:rsid w:val="00C73113"/>
    <w:rsid w:val="00C7441D"/>
    <w:rsid w:val="00C7571A"/>
    <w:rsid w:val="00C76694"/>
    <w:rsid w:val="00C7672D"/>
    <w:rsid w:val="00C7690E"/>
    <w:rsid w:val="00C76BE2"/>
    <w:rsid w:val="00C76D2B"/>
    <w:rsid w:val="00C80549"/>
    <w:rsid w:val="00C81338"/>
    <w:rsid w:val="00C83435"/>
    <w:rsid w:val="00C83582"/>
    <w:rsid w:val="00C84A71"/>
    <w:rsid w:val="00C84D86"/>
    <w:rsid w:val="00C85896"/>
    <w:rsid w:val="00C8597F"/>
    <w:rsid w:val="00C86884"/>
    <w:rsid w:val="00C868E9"/>
    <w:rsid w:val="00C870C1"/>
    <w:rsid w:val="00C902D1"/>
    <w:rsid w:val="00C91F18"/>
    <w:rsid w:val="00C9231D"/>
    <w:rsid w:val="00C93FE4"/>
    <w:rsid w:val="00C96876"/>
    <w:rsid w:val="00C975EB"/>
    <w:rsid w:val="00C97C49"/>
    <w:rsid w:val="00C97CBB"/>
    <w:rsid w:val="00C97F99"/>
    <w:rsid w:val="00CA05C3"/>
    <w:rsid w:val="00CA2110"/>
    <w:rsid w:val="00CA321A"/>
    <w:rsid w:val="00CA5E61"/>
    <w:rsid w:val="00CA5F31"/>
    <w:rsid w:val="00CA7B3E"/>
    <w:rsid w:val="00CB0C53"/>
    <w:rsid w:val="00CB19D1"/>
    <w:rsid w:val="00CB1A1F"/>
    <w:rsid w:val="00CB2786"/>
    <w:rsid w:val="00CB33B1"/>
    <w:rsid w:val="00CB364A"/>
    <w:rsid w:val="00CB533D"/>
    <w:rsid w:val="00CB57B6"/>
    <w:rsid w:val="00CB5C6C"/>
    <w:rsid w:val="00CB7225"/>
    <w:rsid w:val="00CB7BF6"/>
    <w:rsid w:val="00CC011F"/>
    <w:rsid w:val="00CC0EA7"/>
    <w:rsid w:val="00CC2016"/>
    <w:rsid w:val="00CC2613"/>
    <w:rsid w:val="00CC2CAC"/>
    <w:rsid w:val="00CC51C9"/>
    <w:rsid w:val="00CC6549"/>
    <w:rsid w:val="00CC6A9C"/>
    <w:rsid w:val="00CC6FF8"/>
    <w:rsid w:val="00CC7186"/>
    <w:rsid w:val="00CC7934"/>
    <w:rsid w:val="00CD0D88"/>
    <w:rsid w:val="00CD2DE6"/>
    <w:rsid w:val="00CD4344"/>
    <w:rsid w:val="00CD4B30"/>
    <w:rsid w:val="00CD6104"/>
    <w:rsid w:val="00CD6599"/>
    <w:rsid w:val="00CD6982"/>
    <w:rsid w:val="00CD7D31"/>
    <w:rsid w:val="00CE0C5E"/>
    <w:rsid w:val="00CE0F48"/>
    <w:rsid w:val="00CE3979"/>
    <w:rsid w:val="00CE41E5"/>
    <w:rsid w:val="00CE4F3D"/>
    <w:rsid w:val="00CE549A"/>
    <w:rsid w:val="00CE5816"/>
    <w:rsid w:val="00CE5AF9"/>
    <w:rsid w:val="00CE5EB7"/>
    <w:rsid w:val="00CF0981"/>
    <w:rsid w:val="00CF19AC"/>
    <w:rsid w:val="00CF20AD"/>
    <w:rsid w:val="00CF3026"/>
    <w:rsid w:val="00CF3450"/>
    <w:rsid w:val="00CF3BD4"/>
    <w:rsid w:val="00CF4F4D"/>
    <w:rsid w:val="00CF4FEF"/>
    <w:rsid w:val="00CF581D"/>
    <w:rsid w:val="00CF594C"/>
    <w:rsid w:val="00CF5DEB"/>
    <w:rsid w:val="00CF6966"/>
    <w:rsid w:val="00CF6D35"/>
    <w:rsid w:val="00D001C1"/>
    <w:rsid w:val="00D02512"/>
    <w:rsid w:val="00D03486"/>
    <w:rsid w:val="00D03846"/>
    <w:rsid w:val="00D04D99"/>
    <w:rsid w:val="00D05A5A"/>
    <w:rsid w:val="00D0682A"/>
    <w:rsid w:val="00D073C0"/>
    <w:rsid w:val="00D07AEF"/>
    <w:rsid w:val="00D12984"/>
    <w:rsid w:val="00D12998"/>
    <w:rsid w:val="00D13D32"/>
    <w:rsid w:val="00D1426D"/>
    <w:rsid w:val="00D15896"/>
    <w:rsid w:val="00D162E0"/>
    <w:rsid w:val="00D17933"/>
    <w:rsid w:val="00D201E2"/>
    <w:rsid w:val="00D226A9"/>
    <w:rsid w:val="00D22E66"/>
    <w:rsid w:val="00D23077"/>
    <w:rsid w:val="00D2334D"/>
    <w:rsid w:val="00D23B14"/>
    <w:rsid w:val="00D23B33"/>
    <w:rsid w:val="00D240EB"/>
    <w:rsid w:val="00D24ADD"/>
    <w:rsid w:val="00D2666A"/>
    <w:rsid w:val="00D26B05"/>
    <w:rsid w:val="00D26E8A"/>
    <w:rsid w:val="00D27CAF"/>
    <w:rsid w:val="00D305C6"/>
    <w:rsid w:val="00D316DE"/>
    <w:rsid w:val="00D31A0E"/>
    <w:rsid w:val="00D31CF7"/>
    <w:rsid w:val="00D32413"/>
    <w:rsid w:val="00D348B7"/>
    <w:rsid w:val="00D37AB4"/>
    <w:rsid w:val="00D40346"/>
    <w:rsid w:val="00D409FA"/>
    <w:rsid w:val="00D41D8C"/>
    <w:rsid w:val="00D425D7"/>
    <w:rsid w:val="00D42666"/>
    <w:rsid w:val="00D43195"/>
    <w:rsid w:val="00D450EA"/>
    <w:rsid w:val="00D45931"/>
    <w:rsid w:val="00D46CBA"/>
    <w:rsid w:val="00D4744C"/>
    <w:rsid w:val="00D478CF"/>
    <w:rsid w:val="00D47CCF"/>
    <w:rsid w:val="00D47E4D"/>
    <w:rsid w:val="00D5002E"/>
    <w:rsid w:val="00D50AFA"/>
    <w:rsid w:val="00D50E2A"/>
    <w:rsid w:val="00D511D9"/>
    <w:rsid w:val="00D51344"/>
    <w:rsid w:val="00D51618"/>
    <w:rsid w:val="00D516D8"/>
    <w:rsid w:val="00D51BF2"/>
    <w:rsid w:val="00D53554"/>
    <w:rsid w:val="00D55DA3"/>
    <w:rsid w:val="00D55F66"/>
    <w:rsid w:val="00D56CDC"/>
    <w:rsid w:val="00D578F6"/>
    <w:rsid w:val="00D60005"/>
    <w:rsid w:val="00D60BE0"/>
    <w:rsid w:val="00D612D6"/>
    <w:rsid w:val="00D61FEE"/>
    <w:rsid w:val="00D62072"/>
    <w:rsid w:val="00D62C18"/>
    <w:rsid w:val="00D63634"/>
    <w:rsid w:val="00D638C4"/>
    <w:rsid w:val="00D63983"/>
    <w:rsid w:val="00D64756"/>
    <w:rsid w:val="00D648CE"/>
    <w:rsid w:val="00D64CD0"/>
    <w:rsid w:val="00D64DA9"/>
    <w:rsid w:val="00D65DC9"/>
    <w:rsid w:val="00D67697"/>
    <w:rsid w:val="00D67EA8"/>
    <w:rsid w:val="00D67EE0"/>
    <w:rsid w:val="00D67F0B"/>
    <w:rsid w:val="00D706E5"/>
    <w:rsid w:val="00D72D0E"/>
    <w:rsid w:val="00D72EC1"/>
    <w:rsid w:val="00D74E63"/>
    <w:rsid w:val="00D74FD0"/>
    <w:rsid w:val="00D754BF"/>
    <w:rsid w:val="00D75FAD"/>
    <w:rsid w:val="00D769C3"/>
    <w:rsid w:val="00D77852"/>
    <w:rsid w:val="00D778A3"/>
    <w:rsid w:val="00D81073"/>
    <w:rsid w:val="00D8133A"/>
    <w:rsid w:val="00D81D3D"/>
    <w:rsid w:val="00D81E5C"/>
    <w:rsid w:val="00D82373"/>
    <w:rsid w:val="00D8427E"/>
    <w:rsid w:val="00D84505"/>
    <w:rsid w:val="00D845E3"/>
    <w:rsid w:val="00D861D2"/>
    <w:rsid w:val="00D8620F"/>
    <w:rsid w:val="00D866AE"/>
    <w:rsid w:val="00D8744D"/>
    <w:rsid w:val="00D879FA"/>
    <w:rsid w:val="00D907E0"/>
    <w:rsid w:val="00D90A6B"/>
    <w:rsid w:val="00D928E8"/>
    <w:rsid w:val="00D92E18"/>
    <w:rsid w:val="00D942FB"/>
    <w:rsid w:val="00D95BD3"/>
    <w:rsid w:val="00D96335"/>
    <w:rsid w:val="00DA0795"/>
    <w:rsid w:val="00DA10D5"/>
    <w:rsid w:val="00DA1AEB"/>
    <w:rsid w:val="00DA41E1"/>
    <w:rsid w:val="00DA484A"/>
    <w:rsid w:val="00DA4C53"/>
    <w:rsid w:val="00DA59B0"/>
    <w:rsid w:val="00DA5E52"/>
    <w:rsid w:val="00DA7615"/>
    <w:rsid w:val="00DB04AF"/>
    <w:rsid w:val="00DB10E6"/>
    <w:rsid w:val="00DB1B32"/>
    <w:rsid w:val="00DB3A5B"/>
    <w:rsid w:val="00DB3E3B"/>
    <w:rsid w:val="00DB42B7"/>
    <w:rsid w:val="00DB484A"/>
    <w:rsid w:val="00DB57CB"/>
    <w:rsid w:val="00DB5E0C"/>
    <w:rsid w:val="00DB737A"/>
    <w:rsid w:val="00DB7897"/>
    <w:rsid w:val="00DC034D"/>
    <w:rsid w:val="00DC0876"/>
    <w:rsid w:val="00DC0FBC"/>
    <w:rsid w:val="00DC1166"/>
    <w:rsid w:val="00DC1EFA"/>
    <w:rsid w:val="00DC4000"/>
    <w:rsid w:val="00DC5D2A"/>
    <w:rsid w:val="00DC6FC1"/>
    <w:rsid w:val="00DC705D"/>
    <w:rsid w:val="00DD0594"/>
    <w:rsid w:val="00DD06E1"/>
    <w:rsid w:val="00DD081A"/>
    <w:rsid w:val="00DD28C1"/>
    <w:rsid w:val="00DD3EA0"/>
    <w:rsid w:val="00DD3F70"/>
    <w:rsid w:val="00DD5CBA"/>
    <w:rsid w:val="00DD67CB"/>
    <w:rsid w:val="00DD6B02"/>
    <w:rsid w:val="00DE0024"/>
    <w:rsid w:val="00DE0251"/>
    <w:rsid w:val="00DE0501"/>
    <w:rsid w:val="00DE1680"/>
    <w:rsid w:val="00DE18A5"/>
    <w:rsid w:val="00DE2275"/>
    <w:rsid w:val="00DE2489"/>
    <w:rsid w:val="00DE2593"/>
    <w:rsid w:val="00DE408B"/>
    <w:rsid w:val="00DE4E3B"/>
    <w:rsid w:val="00DE5B2F"/>
    <w:rsid w:val="00DE5F23"/>
    <w:rsid w:val="00DE6C15"/>
    <w:rsid w:val="00DE7753"/>
    <w:rsid w:val="00DE7B10"/>
    <w:rsid w:val="00DF0BB7"/>
    <w:rsid w:val="00DF1EA8"/>
    <w:rsid w:val="00DF2CCA"/>
    <w:rsid w:val="00DF3201"/>
    <w:rsid w:val="00DF3775"/>
    <w:rsid w:val="00DF39B9"/>
    <w:rsid w:val="00DF4CE5"/>
    <w:rsid w:val="00DF4FEA"/>
    <w:rsid w:val="00DF5D66"/>
    <w:rsid w:val="00E02030"/>
    <w:rsid w:val="00E0382F"/>
    <w:rsid w:val="00E04A0F"/>
    <w:rsid w:val="00E04E43"/>
    <w:rsid w:val="00E05960"/>
    <w:rsid w:val="00E068F4"/>
    <w:rsid w:val="00E10010"/>
    <w:rsid w:val="00E10B85"/>
    <w:rsid w:val="00E110CF"/>
    <w:rsid w:val="00E11E3E"/>
    <w:rsid w:val="00E128CE"/>
    <w:rsid w:val="00E12C13"/>
    <w:rsid w:val="00E13575"/>
    <w:rsid w:val="00E13E2D"/>
    <w:rsid w:val="00E215AB"/>
    <w:rsid w:val="00E21EF1"/>
    <w:rsid w:val="00E24934"/>
    <w:rsid w:val="00E25DA0"/>
    <w:rsid w:val="00E268D4"/>
    <w:rsid w:val="00E30278"/>
    <w:rsid w:val="00E32424"/>
    <w:rsid w:val="00E33DD1"/>
    <w:rsid w:val="00E34376"/>
    <w:rsid w:val="00E3473E"/>
    <w:rsid w:val="00E3485E"/>
    <w:rsid w:val="00E348BB"/>
    <w:rsid w:val="00E34977"/>
    <w:rsid w:val="00E34EB7"/>
    <w:rsid w:val="00E3565B"/>
    <w:rsid w:val="00E35C6F"/>
    <w:rsid w:val="00E361D9"/>
    <w:rsid w:val="00E364FE"/>
    <w:rsid w:val="00E3691B"/>
    <w:rsid w:val="00E37B94"/>
    <w:rsid w:val="00E37D76"/>
    <w:rsid w:val="00E37F97"/>
    <w:rsid w:val="00E4051A"/>
    <w:rsid w:val="00E40552"/>
    <w:rsid w:val="00E4230F"/>
    <w:rsid w:val="00E437DD"/>
    <w:rsid w:val="00E4388D"/>
    <w:rsid w:val="00E43A47"/>
    <w:rsid w:val="00E4467B"/>
    <w:rsid w:val="00E446EA"/>
    <w:rsid w:val="00E448EB"/>
    <w:rsid w:val="00E44C7B"/>
    <w:rsid w:val="00E44FB6"/>
    <w:rsid w:val="00E4532E"/>
    <w:rsid w:val="00E47078"/>
    <w:rsid w:val="00E47934"/>
    <w:rsid w:val="00E47966"/>
    <w:rsid w:val="00E47BAC"/>
    <w:rsid w:val="00E507FF"/>
    <w:rsid w:val="00E509F8"/>
    <w:rsid w:val="00E50F50"/>
    <w:rsid w:val="00E510E9"/>
    <w:rsid w:val="00E516F2"/>
    <w:rsid w:val="00E5183C"/>
    <w:rsid w:val="00E526F8"/>
    <w:rsid w:val="00E53AB6"/>
    <w:rsid w:val="00E546CF"/>
    <w:rsid w:val="00E54FE7"/>
    <w:rsid w:val="00E55792"/>
    <w:rsid w:val="00E56183"/>
    <w:rsid w:val="00E5754E"/>
    <w:rsid w:val="00E5786B"/>
    <w:rsid w:val="00E57FEB"/>
    <w:rsid w:val="00E60E32"/>
    <w:rsid w:val="00E6282D"/>
    <w:rsid w:val="00E634C5"/>
    <w:rsid w:val="00E6427D"/>
    <w:rsid w:val="00E6447D"/>
    <w:rsid w:val="00E654AE"/>
    <w:rsid w:val="00E659B4"/>
    <w:rsid w:val="00E6632D"/>
    <w:rsid w:val="00E674C5"/>
    <w:rsid w:val="00E70E09"/>
    <w:rsid w:val="00E71C3C"/>
    <w:rsid w:val="00E72D15"/>
    <w:rsid w:val="00E7325D"/>
    <w:rsid w:val="00E7389E"/>
    <w:rsid w:val="00E75968"/>
    <w:rsid w:val="00E75D88"/>
    <w:rsid w:val="00E75D8B"/>
    <w:rsid w:val="00E774BE"/>
    <w:rsid w:val="00E77588"/>
    <w:rsid w:val="00E77D10"/>
    <w:rsid w:val="00E77D3C"/>
    <w:rsid w:val="00E81D9F"/>
    <w:rsid w:val="00E82EC2"/>
    <w:rsid w:val="00E83BA7"/>
    <w:rsid w:val="00E84096"/>
    <w:rsid w:val="00E904EC"/>
    <w:rsid w:val="00E9487A"/>
    <w:rsid w:val="00E94E64"/>
    <w:rsid w:val="00E95754"/>
    <w:rsid w:val="00E95BA7"/>
    <w:rsid w:val="00EA00DE"/>
    <w:rsid w:val="00EA0159"/>
    <w:rsid w:val="00EA02C8"/>
    <w:rsid w:val="00EA365C"/>
    <w:rsid w:val="00EA3D5B"/>
    <w:rsid w:val="00EA60F7"/>
    <w:rsid w:val="00EA65F9"/>
    <w:rsid w:val="00EA6A4A"/>
    <w:rsid w:val="00EA7063"/>
    <w:rsid w:val="00EA7B39"/>
    <w:rsid w:val="00EB0995"/>
    <w:rsid w:val="00EB1100"/>
    <w:rsid w:val="00EB2ED9"/>
    <w:rsid w:val="00EB3C2A"/>
    <w:rsid w:val="00EB459C"/>
    <w:rsid w:val="00EB6599"/>
    <w:rsid w:val="00EB67E1"/>
    <w:rsid w:val="00EB6D18"/>
    <w:rsid w:val="00EB6F49"/>
    <w:rsid w:val="00EB75A7"/>
    <w:rsid w:val="00EC01D3"/>
    <w:rsid w:val="00EC0465"/>
    <w:rsid w:val="00EC0A51"/>
    <w:rsid w:val="00EC1612"/>
    <w:rsid w:val="00EC24FD"/>
    <w:rsid w:val="00EC31D0"/>
    <w:rsid w:val="00EC32F5"/>
    <w:rsid w:val="00EC3DAA"/>
    <w:rsid w:val="00EC581B"/>
    <w:rsid w:val="00EC5B88"/>
    <w:rsid w:val="00EC5F07"/>
    <w:rsid w:val="00EC7255"/>
    <w:rsid w:val="00EC75C0"/>
    <w:rsid w:val="00EC7F69"/>
    <w:rsid w:val="00ED129A"/>
    <w:rsid w:val="00ED1D2C"/>
    <w:rsid w:val="00ED215D"/>
    <w:rsid w:val="00ED2740"/>
    <w:rsid w:val="00ED3694"/>
    <w:rsid w:val="00ED440C"/>
    <w:rsid w:val="00ED4AA0"/>
    <w:rsid w:val="00ED4F25"/>
    <w:rsid w:val="00ED5094"/>
    <w:rsid w:val="00ED51C1"/>
    <w:rsid w:val="00ED5BE4"/>
    <w:rsid w:val="00ED6A26"/>
    <w:rsid w:val="00EE02F9"/>
    <w:rsid w:val="00EE060B"/>
    <w:rsid w:val="00EE1240"/>
    <w:rsid w:val="00EE14E5"/>
    <w:rsid w:val="00EE1B48"/>
    <w:rsid w:val="00EE24E7"/>
    <w:rsid w:val="00EE5FC7"/>
    <w:rsid w:val="00EE676F"/>
    <w:rsid w:val="00EF01D4"/>
    <w:rsid w:val="00EF1B68"/>
    <w:rsid w:val="00EF2E12"/>
    <w:rsid w:val="00EF3B92"/>
    <w:rsid w:val="00EF4B4A"/>
    <w:rsid w:val="00EF537C"/>
    <w:rsid w:val="00EF59E6"/>
    <w:rsid w:val="00EF63E8"/>
    <w:rsid w:val="00EF64CC"/>
    <w:rsid w:val="00F00EA8"/>
    <w:rsid w:val="00F01F30"/>
    <w:rsid w:val="00F03914"/>
    <w:rsid w:val="00F04062"/>
    <w:rsid w:val="00F0409E"/>
    <w:rsid w:val="00F041FD"/>
    <w:rsid w:val="00F0472F"/>
    <w:rsid w:val="00F06677"/>
    <w:rsid w:val="00F06D70"/>
    <w:rsid w:val="00F10949"/>
    <w:rsid w:val="00F1165C"/>
    <w:rsid w:val="00F12265"/>
    <w:rsid w:val="00F1247F"/>
    <w:rsid w:val="00F13737"/>
    <w:rsid w:val="00F13A70"/>
    <w:rsid w:val="00F144B1"/>
    <w:rsid w:val="00F15C34"/>
    <w:rsid w:val="00F1704A"/>
    <w:rsid w:val="00F2291E"/>
    <w:rsid w:val="00F22FCB"/>
    <w:rsid w:val="00F2326F"/>
    <w:rsid w:val="00F24EB5"/>
    <w:rsid w:val="00F2587D"/>
    <w:rsid w:val="00F27071"/>
    <w:rsid w:val="00F3274D"/>
    <w:rsid w:val="00F332FE"/>
    <w:rsid w:val="00F338D5"/>
    <w:rsid w:val="00F347DF"/>
    <w:rsid w:val="00F35D58"/>
    <w:rsid w:val="00F40E92"/>
    <w:rsid w:val="00F42A44"/>
    <w:rsid w:val="00F444FC"/>
    <w:rsid w:val="00F44E40"/>
    <w:rsid w:val="00F452BF"/>
    <w:rsid w:val="00F4530C"/>
    <w:rsid w:val="00F4562A"/>
    <w:rsid w:val="00F45D6A"/>
    <w:rsid w:val="00F4754E"/>
    <w:rsid w:val="00F511EB"/>
    <w:rsid w:val="00F516C9"/>
    <w:rsid w:val="00F51888"/>
    <w:rsid w:val="00F52A33"/>
    <w:rsid w:val="00F536D2"/>
    <w:rsid w:val="00F549B3"/>
    <w:rsid w:val="00F54C52"/>
    <w:rsid w:val="00F55225"/>
    <w:rsid w:val="00F5681D"/>
    <w:rsid w:val="00F6101C"/>
    <w:rsid w:val="00F616CF"/>
    <w:rsid w:val="00F619FE"/>
    <w:rsid w:val="00F635D2"/>
    <w:rsid w:val="00F65BCF"/>
    <w:rsid w:val="00F65C8B"/>
    <w:rsid w:val="00F65D46"/>
    <w:rsid w:val="00F66615"/>
    <w:rsid w:val="00F6716A"/>
    <w:rsid w:val="00F70450"/>
    <w:rsid w:val="00F7165E"/>
    <w:rsid w:val="00F71EE6"/>
    <w:rsid w:val="00F726CC"/>
    <w:rsid w:val="00F73B24"/>
    <w:rsid w:val="00F74590"/>
    <w:rsid w:val="00F75F3A"/>
    <w:rsid w:val="00F778A4"/>
    <w:rsid w:val="00F77DF7"/>
    <w:rsid w:val="00F80A6D"/>
    <w:rsid w:val="00F81A0E"/>
    <w:rsid w:val="00F82996"/>
    <w:rsid w:val="00F8318F"/>
    <w:rsid w:val="00F83CAC"/>
    <w:rsid w:val="00F83F6E"/>
    <w:rsid w:val="00F866C2"/>
    <w:rsid w:val="00F90976"/>
    <w:rsid w:val="00F91C71"/>
    <w:rsid w:val="00F933BF"/>
    <w:rsid w:val="00F93EB3"/>
    <w:rsid w:val="00F945B3"/>
    <w:rsid w:val="00F94B5B"/>
    <w:rsid w:val="00F97766"/>
    <w:rsid w:val="00F97D90"/>
    <w:rsid w:val="00FA0E93"/>
    <w:rsid w:val="00FA1080"/>
    <w:rsid w:val="00FA1288"/>
    <w:rsid w:val="00FA16E5"/>
    <w:rsid w:val="00FA2079"/>
    <w:rsid w:val="00FA243E"/>
    <w:rsid w:val="00FA329D"/>
    <w:rsid w:val="00FA3B97"/>
    <w:rsid w:val="00FA4BF1"/>
    <w:rsid w:val="00FA5E06"/>
    <w:rsid w:val="00FA604D"/>
    <w:rsid w:val="00FA6A1B"/>
    <w:rsid w:val="00FA7767"/>
    <w:rsid w:val="00FA7993"/>
    <w:rsid w:val="00FA79F7"/>
    <w:rsid w:val="00FA7A7A"/>
    <w:rsid w:val="00FA7A82"/>
    <w:rsid w:val="00FA7BFE"/>
    <w:rsid w:val="00FB01FA"/>
    <w:rsid w:val="00FB19F1"/>
    <w:rsid w:val="00FB20D3"/>
    <w:rsid w:val="00FB2A73"/>
    <w:rsid w:val="00FB2DD0"/>
    <w:rsid w:val="00FB33CA"/>
    <w:rsid w:val="00FB3F58"/>
    <w:rsid w:val="00FB5334"/>
    <w:rsid w:val="00FB6E31"/>
    <w:rsid w:val="00FB760D"/>
    <w:rsid w:val="00FB7DCE"/>
    <w:rsid w:val="00FC0DAA"/>
    <w:rsid w:val="00FC10A2"/>
    <w:rsid w:val="00FC2592"/>
    <w:rsid w:val="00FC2621"/>
    <w:rsid w:val="00FC2712"/>
    <w:rsid w:val="00FC27C8"/>
    <w:rsid w:val="00FC2CFB"/>
    <w:rsid w:val="00FC539C"/>
    <w:rsid w:val="00FC580B"/>
    <w:rsid w:val="00FC6FB5"/>
    <w:rsid w:val="00FC729F"/>
    <w:rsid w:val="00FC744A"/>
    <w:rsid w:val="00FD02A4"/>
    <w:rsid w:val="00FD0306"/>
    <w:rsid w:val="00FD03FE"/>
    <w:rsid w:val="00FD0D4F"/>
    <w:rsid w:val="00FD10D7"/>
    <w:rsid w:val="00FD137C"/>
    <w:rsid w:val="00FD1DEF"/>
    <w:rsid w:val="00FD3EF4"/>
    <w:rsid w:val="00FD4D22"/>
    <w:rsid w:val="00FD5549"/>
    <w:rsid w:val="00FD56BA"/>
    <w:rsid w:val="00FD5C03"/>
    <w:rsid w:val="00FD6C41"/>
    <w:rsid w:val="00FD76D4"/>
    <w:rsid w:val="00FD76F6"/>
    <w:rsid w:val="00FD7A20"/>
    <w:rsid w:val="00FD7E1F"/>
    <w:rsid w:val="00FE2E8D"/>
    <w:rsid w:val="00FE49FA"/>
    <w:rsid w:val="00FE538E"/>
    <w:rsid w:val="00FE5BB1"/>
    <w:rsid w:val="00FE61BB"/>
    <w:rsid w:val="00FE70DE"/>
    <w:rsid w:val="00FE7974"/>
    <w:rsid w:val="00FF05BC"/>
    <w:rsid w:val="00FF2AC0"/>
    <w:rsid w:val="00FF2F7B"/>
    <w:rsid w:val="00FF3813"/>
    <w:rsid w:val="00FF3C77"/>
    <w:rsid w:val="00FF4038"/>
    <w:rsid w:val="00FF4512"/>
    <w:rsid w:val="00FF4E83"/>
    <w:rsid w:val="00FF528B"/>
    <w:rsid w:val="00FF5461"/>
    <w:rsid w:val="00FF5950"/>
    <w:rsid w:val="00FF5FE4"/>
    <w:rsid w:val="00FF5FEE"/>
    <w:rsid w:val="00FF634C"/>
    <w:rsid w:val="00FF689B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FF712"/>
  <w15:docId w15:val="{13D91E8E-75AB-4E7E-B4D1-343EC88C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83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65BE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7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C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1F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1F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1FB0"/>
    <w:rPr>
      <w:vertAlign w:val="superscript"/>
    </w:rPr>
  </w:style>
  <w:style w:type="table" w:styleId="Tabela-Siatka">
    <w:name w:val="Table Grid"/>
    <w:basedOn w:val="Standardowy"/>
    <w:uiPriority w:val="59"/>
    <w:rsid w:val="00EC2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ZPORR">
    <w:name w:val="tekst ZPORR"/>
    <w:basedOn w:val="Normalny"/>
    <w:rsid w:val="008F6B56"/>
    <w:pPr>
      <w:overflowPunct w:val="0"/>
      <w:autoSpaceDE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E"/>
  </w:style>
  <w:style w:type="paragraph" w:styleId="Stopka">
    <w:name w:val="footer"/>
    <w:basedOn w:val="Normalny"/>
    <w:link w:val="Stopka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E"/>
  </w:style>
  <w:style w:type="character" w:styleId="Numerstrony">
    <w:name w:val="page number"/>
    <w:basedOn w:val="Domylnaczcionkaakapitu"/>
    <w:rsid w:val="00A574FE"/>
  </w:style>
  <w:style w:type="paragraph" w:styleId="Tekstdymka">
    <w:name w:val="Balloon Text"/>
    <w:basedOn w:val="Normalny"/>
    <w:link w:val="TekstdymkaZnak"/>
    <w:uiPriority w:val="99"/>
    <w:semiHidden/>
    <w:unhideWhenUsed/>
    <w:rsid w:val="00A57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4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65BE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612D6"/>
    <w:rPr>
      <w:color w:val="0000FF"/>
      <w:u w:val="single"/>
    </w:rPr>
  </w:style>
  <w:style w:type="character" w:customStyle="1" w:styleId="StylNagwek3TimesNewRoman12ptCzarnyZnak">
    <w:name w:val="Styl Nagłówek 3 + Times New Roman 12 pt Czarny Znak"/>
    <w:basedOn w:val="Domylnaczcionkaakapitu"/>
    <w:link w:val="StylNagwek3TimesNewRoman12ptCzarny"/>
    <w:locked/>
    <w:rsid w:val="00207C14"/>
    <w:rPr>
      <w:rFonts w:ascii="Arial" w:eastAsia="Calibri" w:hAnsi="Arial" w:cs="Arial"/>
      <w:b/>
      <w:bCs/>
      <w:color w:val="000000"/>
      <w:sz w:val="24"/>
      <w:szCs w:val="26"/>
      <w:lang w:eastAsia="ar-SA"/>
    </w:rPr>
  </w:style>
  <w:style w:type="paragraph" w:customStyle="1" w:styleId="StylNagwek3TimesNewRoman12ptCzarny">
    <w:name w:val="Styl Nagłówek 3 + Times New Roman 12 pt Czarny"/>
    <w:basedOn w:val="Nagwek3"/>
    <w:link w:val="StylNagwek3TimesNewRoman12ptCzarnyZnak"/>
    <w:rsid w:val="00207C14"/>
    <w:pPr>
      <w:keepLines w:val="0"/>
      <w:spacing w:before="0" w:line="240" w:lineRule="auto"/>
    </w:pPr>
    <w:rPr>
      <w:rFonts w:ascii="Arial" w:eastAsia="Calibri" w:hAnsi="Arial" w:cs="Arial"/>
      <w:color w:val="000000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C14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uiPriority w:val="99"/>
    <w:unhideWhenUsed/>
    <w:rsid w:val="00207C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C14"/>
  </w:style>
  <w:style w:type="paragraph" w:customStyle="1" w:styleId="Text3">
    <w:name w:val="Text 3"/>
    <w:basedOn w:val="Normalny"/>
    <w:rsid w:val="00D8107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kstpodstawowy22">
    <w:name w:val="Tekst podstawowy 22"/>
    <w:basedOn w:val="Normalny"/>
    <w:rsid w:val="00D81073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E774BE"/>
    <w:pPr>
      <w:ind w:left="720"/>
      <w:contextualSpacing/>
    </w:pPr>
    <w:rPr>
      <w:rFonts w:eastAsia="Times New Roman"/>
      <w:lang w:eastAsia="pl-PL"/>
    </w:rPr>
  </w:style>
  <w:style w:type="paragraph" w:customStyle="1" w:styleId="wyliczNr">
    <w:name w:val="wyliczNr"/>
    <w:basedOn w:val="Normalny"/>
    <w:rsid w:val="002E467F"/>
    <w:pPr>
      <w:widowControl w:val="0"/>
      <w:numPr>
        <w:numId w:val="1"/>
      </w:numPr>
      <w:adjustRightInd w:val="0"/>
      <w:spacing w:after="0" w:line="30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063"/>
    <w:pPr>
      <w:spacing w:after="0" w:line="240" w:lineRule="auto"/>
    </w:pPr>
    <w:rPr>
      <w:rFonts w:ascii="Times New Roman" w:hAnsi="Times New Roman"/>
      <w:color w:val="FF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063"/>
    <w:rPr>
      <w:rFonts w:ascii="Times New Roman" w:eastAsia="Calibri" w:hAnsi="Times New Roman"/>
      <w:color w:val="FF000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06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01B09"/>
    <w:rPr>
      <w:b/>
      <w:bCs/>
    </w:rPr>
  </w:style>
  <w:style w:type="character" w:customStyle="1" w:styleId="tresc">
    <w:name w:val="tresc"/>
    <w:basedOn w:val="Domylnaczcionkaakapitu"/>
    <w:rsid w:val="00386B9A"/>
  </w:style>
  <w:style w:type="paragraph" w:customStyle="1" w:styleId="ZnakZnak">
    <w:name w:val="Znak Znak"/>
    <w:basedOn w:val="Normalny"/>
    <w:rsid w:val="00B1364B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418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41893"/>
    <w:rPr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00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0094"/>
    <w:rPr>
      <w:sz w:val="22"/>
      <w:szCs w:val="2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9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F5993"/>
    <w:rPr>
      <w:sz w:val="22"/>
      <w:szCs w:val="22"/>
      <w:lang w:eastAsia="en-US"/>
    </w:rPr>
  </w:style>
  <w:style w:type="paragraph" w:customStyle="1" w:styleId="aaanagowekPodrozdiaupod">
    <w:name w:val="!!!aaanagłowek Podrozdiału pod"/>
    <w:basedOn w:val="Normalny"/>
    <w:rsid w:val="00DD081A"/>
    <w:pPr>
      <w:spacing w:after="0" w:line="360" w:lineRule="auto"/>
      <w:jc w:val="both"/>
    </w:pPr>
    <w:rPr>
      <w:rFonts w:ascii="Times New Roman" w:eastAsia="Times New Roman" w:hAnsi="Times New Roman"/>
      <w:b/>
      <w:i/>
      <w:sz w:val="26"/>
      <w:szCs w:val="26"/>
      <w:lang w:eastAsia="pl-PL"/>
    </w:rPr>
  </w:style>
  <w:style w:type="paragraph" w:customStyle="1" w:styleId="Naczwartepunkty">
    <w:name w:val="!!! Na czwarte punkty"/>
    <w:basedOn w:val="Normalny"/>
    <w:next w:val="Normalny"/>
    <w:semiHidden/>
    <w:rsid w:val="00DD081A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F47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84773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rsid w:val="00984773"/>
    <w:rPr>
      <w:sz w:val="20"/>
      <w:szCs w:val="20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rsid w:val="009847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7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773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A85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E0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E098A"/>
    <w:rPr>
      <w:sz w:val="16"/>
      <w:szCs w:val="16"/>
      <w:lang w:eastAsia="en-US"/>
    </w:rPr>
  </w:style>
  <w:style w:type="character" w:customStyle="1" w:styleId="h1">
    <w:name w:val="h1"/>
    <w:basedOn w:val="Domylnaczcionkaakapitu"/>
    <w:rsid w:val="00FB5334"/>
  </w:style>
  <w:style w:type="character" w:customStyle="1" w:styleId="Nagwek4Znak">
    <w:name w:val="Nagłówek 4 Znak"/>
    <w:basedOn w:val="Domylnaczcionkaakapitu"/>
    <w:link w:val="Nagwek4"/>
    <w:uiPriority w:val="9"/>
    <w:rsid w:val="00EA02C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780C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822774"/>
    <w:pPr>
      <w:keepLines/>
      <w:tabs>
        <w:tab w:val="right" w:leader="dot" w:pos="9072"/>
      </w:tabs>
      <w:spacing w:after="0" w:line="240" w:lineRule="auto"/>
      <w:ind w:left="238"/>
    </w:pPr>
    <w:rPr>
      <w:rFonts w:ascii="Arial Narrow" w:eastAsia="Times New Roman" w:hAnsi="Arial Narrow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822774"/>
    <w:pPr>
      <w:tabs>
        <w:tab w:val="right" w:leader="dot" w:pos="9072"/>
      </w:tabs>
      <w:spacing w:after="0" w:line="240" w:lineRule="auto"/>
      <w:ind w:left="480" w:right="565"/>
      <w:jc w:val="both"/>
    </w:pPr>
    <w:rPr>
      <w:rFonts w:ascii="Arial Narrow" w:hAnsi="Arial Narrow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B8C1A-D338-47A4-B79E-B67FD991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Zimoch</dc:creator>
  <cp:lastModifiedBy>Dudarska Mirosława</cp:lastModifiedBy>
  <cp:revision>13</cp:revision>
  <cp:lastPrinted>2019-11-29T13:53:00Z</cp:lastPrinted>
  <dcterms:created xsi:type="dcterms:W3CDTF">2019-12-02T06:56:00Z</dcterms:created>
  <dcterms:modified xsi:type="dcterms:W3CDTF">2019-12-10T11:21:00Z</dcterms:modified>
</cp:coreProperties>
</file>